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27775" w14:textId="77777777" w:rsidR="00210B5E" w:rsidRPr="00257CD0" w:rsidRDefault="00210B5E" w:rsidP="00210B5E">
      <w:pPr>
        <w:pStyle w:val="Nzev"/>
        <w:shd w:val="clear" w:color="auto" w:fill="99FF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58EDC0C8" w14:textId="77777777" w:rsidR="00210B5E" w:rsidRPr="00B01F61" w:rsidRDefault="00210B5E" w:rsidP="00210B5E">
      <w:pPr>
        <w:shd w:val="clear" w:color="auto" w:fill="99FF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>
        <w:rPr>
          <w:rFonts w:ascii="Arial" w:hAnsi="Arial" w:cs="Arial"/>
          <w:i/>
          <w:sz w:val="20"/>
          <w:szCs w:val="22"/>
        </w:rPr>
        <w:t>.</w:t>
      </w:r>
    </w:p>
    <w:p w14:paraId="3409AD78" w14:textId="77777777" w:rsidR="00BF2A7C" w:rsidRPr="00EE46E5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14:paraId="2ACE1927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B540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3E3B" w14:textId="77777777" w:rsidR="00F63462" w:rsidRPr="000769F5" w:rsidRDefault="00142223" w:rsidP="00FD55D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II/351 Třebíč –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křiž. s II/399</w:t>
            </w:r>
            <w:proofErr w:type="gramEnd"/>
            <w:r w:rsidRPr="000769F5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2. část,</w:t>
            </w:r>
            <w:r w:rsidRPr="000769F5">
              <w:rPr>
                <w:rFonts w:ascii="Arial" w:hAnsi="Arial" w:cs="Arial"/>
                <w:b/>
                <w:sz w:val="22"/>
                <w:szCs w:val="22"/>
              </w:rPr>
              <w:t xml:space="preserve"> PD</w:t>
            </w:r>
          </w:p>
        </w:tc>
      </w:tr>
      <w:tr w:rsidR="00F63462" w:rsidRPr="00EE46E5" w14:paraId="703F0E74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BE17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58CA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14:paraId="1FAA6FDD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6683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787F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14:paraId="279CA21C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2EF3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0CEC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14:paraId="7584BCCE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E6FC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3115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14:paraId="0FFA28D0" w14:textId="77777777" w:rsidTr="00E830B4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244D" w14:textId="77777777" w:rsidR="00F63462" w:rsidRPr="00A91754" w:rsidRDefault="00F63462" w:rsidP="001422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Osoby oprávněné</w:t>
            </w:r>
            <w:r w:rsidR="001422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3C06" w14:textId="77777777" w:rsidR="00E4620D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57205F70" w14:textId="77777777" w:rsidR="00CE582D" w:rsidRPr="00A91754" w:rsidRDefault="00CE582D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F63462" w:rsidRPr="00EE46E5" w14:paraId="58DE81DB" w14:textId="77777777" w:rsidTr="00E830B4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6E16" w14:textId="77777777" w:rsidR="00F63462" w:rsidRPr="00A91754" w:rsidRDefault="00F63462" w:rsidP="001422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>ve věcech zadání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F027" w14:textId="77777777" w:rsidR="00F63462" w:rsidRPr="00A91754" w:rsidRDefault="00AF34D6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5E64B772" w14:textId="77777777" w:rsidR="00F63462" w:rsidRPr="00A91754" w:rsidRDefault="00F63462" w:rsidP="00AF34D6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87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AF34D6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  <w:tr w:rsidR="00F63462" w:rsidRPr="00EE46E5" w14:paraId="533235FF" w14:textId="77777777" w:rsidTr="00142223">
        <w:trPr>
          <w:trHeight w:val="68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888C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 ve věcech technických</w:t>
            </w:r>
            <w:r w:rsidR="0014222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4279" w14:textId="77777777" w:rsidR="00F63462" w:rsidRPr="00A91754" w:rsidRDefault="0014222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Jiří Lojda</w:t>
            </w:r>
          </w:p>
          <w:p w14:paraId="0401C6BF" w14:textId="77777777" w:rsidR="00F63462" w:rsidRPr="00A91754" w:rsidRDefault="00E3445B" w:rsidP="00142223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FD55D0">
              <w:rPr>
                <w:rFonts w:ascii="Arial" w:hAnsi="Arial" w:cs="Arial"/>
                <w:sz w:val="22"/>
                <w:szCs w:val="22"/>
              </w:rPr>
              <w:t>21</w:t>
            </w:r>
            <w:r w:rsidR="00142223">
              <w:rPr>
                <w:rFonts w:ascii="Arial" w:hAnsi="Arial" w:cs="Arial"/>
                <w:sz w:val="22"/>
                <w:szCs w:val="22"/>
              </w:rPr>
              <w:t>7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 </w:t>
            </w:r>
            <w:r w:rsidR="00A91754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="00142223">
              <w:rPr>
                <w:rFonts w:ascii="Arial" w:hAnsi="Arial" w:cs="Arial"/>
                <w:sz w:val="22"/>
                <w:szCs w:val="22"/>
              </w:rPr>
              <w:t>lojda.j</w:t>
            </w:r>
            <w:r w:rsidRPr="00A91754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484E62B6" w14:textId="77777777"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14:paraId="022DA940" w14:textId="77777777" w:rsidR="00142223" w:rsidRDefault="00142223" w:rsidP="00142223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Předmětem plnění veřejné zakázky je vypracování</w:t>
      </w:r>
      <w:r>
        <w:rPr>
          <w:rFonts w:cs="Arial"/>
          <w:szCs w:val="22"/>
          <w:lang w:eastAsia="ar-SA"/>
        </w:rPr>
        <w:t xml:space="preserve"> projektové dokumentace pro vydání územního rozhodnutí (dále jen „DÚR“) včetně zajištění pravomocného územního rozhodnutí,</w:t>
      </w:r>
      <w:r w:rsidRPr="00EE46E5">
        <w:rPr>
          <w:rFonts w:cs="Arial"/>
          <w:szCs w:val="22"/>
          <w:lang w:eastAsia="ar-SA"/>
        </w:rPr>
        <w:t xml:space="preserve"> projektové dokumentace pro vydání stavebního povolení (dále jen „DSP“) včetně </w:t>
      </w:r>
      <w:r w:rsidRPr="00BF2A7C">
        <w:rPr>
          <w:rFonts w:cs="Arial"/>
          <w:spacing w:val="-2"/>
          <w:szCs w:val="22"/>
          <w:lang w:eastAsia="ar-SA"/>
        </w:rPr>
        <w:t>zajištění pravomocného stavebního povolení a zpracování projektové dokumentace pro provádění</w:t>
      </w:r>
      <w:r w:rsidRPr="00EE46E5">
        <w:rPr>
          <w:rFonts w:cs="Arial"/>
          <w:szCs w:val="22"/>
          <w:lang w:eastAsia="ar-SA"/>
        </w:rPr>
        <w:t xml:space="preserve"> stavby (dále jen „PDPS“) vč. soupisu prací a rozpočtu akce „</w:t>
      </w:r>
      <w:r>
        <w:rPr>
          <w:rFonts w:cs="Arial"/>
          <w:b/>
          <w:szCs w:val="22"/>
        </w:rPr>
        <w:t xml:space="preserve">II/351 Třebíč – </w:t>
      </w:r>
      <w:proofErr w:type="gramStart"/>
      <w:r>
        <w:rPr>
          <w:rFonts w:cs="Arial"/>
          <w:b/>
          <w:szCs w:val="22"/>
        </w:rPr>
        <w:t>křiž. s II/399</w:t>
      </w:r>
      <w:proofErr w:type="gramEnd"/>
      <w:r w:rsidRPr="000769F5">
        <w:rPr>
          <w:rFonts w:cs="Arial"/>
          <w:b/>
          <w:szCs w:val="22"/>
        </w:rPr>
        <w:t>,</w:t>
      </w:r>
      <w:r>
        <w:rPr>
          <w:rFonts w:cs="Arial"/>
          <w:b/>
          <w:szCs w:val="22"/>
        </w:rPr>
        <w:t xml:space="preserve"> 2. část</w:t>
      </w:r>
      <w:r w:rsidRPr="00EE46E5">
        <w:rPr>
          <w:rFonts w:cs="Arial"/>
          <w:szCs w:val="22"/>
          <w:lang w:eastAsia="ar-SA"/>
        </w:rPr>
        <w:t xml:space="preserve">“. </w:t>
      </w:r>
    </w:p>
    <w:p w14:paraId="2CC2BA84" w14:textId="77777777" w:rsidR="00142223" w:rsidRPr="00EE46E5" w:rsidRDefault="00142223" w:rsidP="00142223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 při realizaci stavby</w:t>
      </w:r>
      <w:r>
        <w:rPr>
          <w:rFonts w:cs="Arial"/>
          <w:szCs w:val="22"/>
          <w:lang w:eastAsia="ar-SA"/>
        </w:rPr>
        <w:t>.</w:t>
      </w:r>
    </w:p>
    <w:p w14:paraId="457A319F" w14:textId="77777777" w:rsidR="00142223" w:rsidRPr="00EE46E5" w:rsidRDefault="00142223" w:rsidP="00142223">
      <w:pPr>
        <w:pStyle w:val="Bntext2"/>
        <w:rPr>
          <w:rFonts w:cs="Arial"/>
          <w:szCs w:val="22"/>
          <w:lang w:eastAsia="ar-SA"/>
        </w:rPr>
      </w:pPr>
    </w:p>
    <w:p w14:paraId="7BCE7F2B" w14:textId="77777777" w:rsidR="00142223" w:rsidRPr="00EE46E5" w:rsidRDefault="00142223" w:rsidP="00142223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14:paraId="3BF18FBB" w14:textId="77777777" w:rsidR="00142223" w:rsidRDefault="00142223" w:rsidP="0014222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D23BD32" w14:textId="77777777" w:rsidR="00142223" w:rsidRPr="008E68B3" w:rsidRDefault="00142223" w:rsidP="00142223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 xml:space="preserve">Projektová dokumentace bude vypracována v návaznosti </w:t>
      </w:r>
      <w:r>
        <w:rPr>
          <w:rFonts w:cs="Arial"/>
          <w:spacing w:val="-2"/>
          <w:szCs w:val="22"/>
          <w:lang w:eastAsia="ar-SA"/>
        </w:rPr>
        <w:t xml:space="preserve">na </w:t>
      </w:r>
      <w:r w:rsidR="00A31AAF">
        <w:rPr>
          <w:rFonts w:cs="Arial"/>
          <w:spacing w:val="-2"/>
          <w:szCs w:val="22"/>
          <w:lang w:eastAsia="ar-SA"/>
        </w:rPr>
        <w:t xml:space="preserve">realizovanou </w:t>
      </w:r>
      <w:r w:rsidRPr="008E68B3">
        <w:rPr>
          <w:rFonts w:cs="Arial"/>
          <w:spacing w:val="-2"/>
          <w:szCs w:val="22"/>
          <w:lang w:eastAsia="ar-SA"/>
        </w:rPr>
        <w:t>a</w:t>
      </w:r>
      <w:r>
        <w:rPr>
          <w:rFonts w:cs="Arial"/>
          <w:spacing w:val="-2"/>
          <w:szCs w:val="22"/>
          <w:lang w:eastAsia="ar-SA"/>
        </w:rPr>
        <w:t xml:space="preserve">kci </w:t>
      </w:r>
      <w:r w:rsidR="00A31AAF">
        <w:rPr>
          <w:rFonts w:cs="Arial"/>
          <w:spacing w:val="-2"/>
          <w:szCs w:val="22"/>
          <w:lang w:eastAsia="ar-SA"/>
        </w:rPr>
        <w:t>„</w:t>
      </w:r>
      <w:r>
        <w:rPr>
          <w:rFonts w:cs="Arial"/>
          <w:spacing w:val="-2"/>
          <w:szCs w:val="22"/>
          <w:lang w:eastAsia="ar-SA"/>
        </w:rPr>
        <w:t xml:space="preserve">II/351 Třebíč – </w:t>
      </w:r>
      <w:proofErr w:type="gramStart"/>
      <w:r>
        <w:rPr>
          <w:rFonts w:cs="Arial"/>
          <w:spacing w:val="-2"/>
          <w:szCs w:val="22"/>
          <w:lang w:eastAsia="ar-SA"/>
        </w:rPr>
        <w:t>křiž. s II/399</w:t>
      </w:r>
      <w:proofErr w:type="gramEnd"/>
      <w:r>
        <w:rPr>
          <w:rFonts w:cs="Arial"/>
          <w:spacing w:val="-2"/>
          <w:szCs w:val="22"/>
          <w:lang w:eastAsia="ar-SA"/>
        </w:rPr>
        <w:t>, 1. část</w:t>
      </w:r>
      <w:r w:rsidR="00A31AAF">
        <w:rPr>
          <w:rFonts w:cs="Arial"/>
          <w:spacing w:val="-2"/>
          <w:szCs w:val="22"/>
          <w:lang w:eastAsia="ar-SA"/>
        </w:rPr>
        <w:t>“</w:t>
      </w:r>
      <w:r>
        <w:rPr>
          <w:rFonts w:cs="Arial"/>
          <w:spacing w:val="-2"/>
          <w:szCs w:val="22"/>
          <w:lang w:eastAsia="ar-SA"/>
        </w:rPr>
        <w:t xml:space="preserve">  a</w:t>
      </w:r>
      <w:r w:rsidRPr="008E68B3">
        <w:rPr>
          <w:rFonts w:cs="Arial"/>
          <w:spacing w:val="-2"/>
          <w:szCs w:val="22"/>
          <w:lang w:eastAsia="ar-SA"/>
        </w:rPr>
        <w:t xml:space="preserve"> v souladu s</w:t>
      </w:r>
      <w:r>
        <w:rPr>
          <w:rFonts w:cs="Arial"/>
          <w:spacing w:val="-2"/>
          <w:szCs w:val="22"/>
          <w:lang w:eastAsia="ar-SA"/>
        </w:rPr>
        <w:t xml:space="preserve"> požadavky ČEZ na parametry pozemních komunikací z důvodu </w:t>
      </w:r>
      <w:r w:rsidRPr="008E68B3">
        <w:rPr>
          <w:rFonts w:cs="Arial"/>
          <w:b/>
          <w:spacing w:val="-2"/>
          <w:szCs w:val="22"/>
          <w:lang w:eastAsia="ar-SA"/>
        </w:rPr>
        <w:t>transport</w:t>
      </w:r>
      <w:r>
        <w:rPr>
          <w:rFonts w:cs="Arial"/>
          <w:b/>
          <w:spacing w:val="-2"/>
          <w:szCs w:val="22"/>
          <w:lang w:eastAsia="ar-SA"/>
        </w:rPr>
        <w:t>u</w:t>
      </w:r>
      <w:r w:rsidRPr="008E68B3">
        <w:rPr>
          <w:rFonts w:cs="Arial"/>
          <w:b/>
          <w:spacing w:val="-2"/>
          <w:szCs w:val="22"/>
          <w:lang w:eastAsia="ar-SA"/>
        </w:rPr>
        <w:t xml:space="preserve"> NTK v souvislosti s výstavbou</w:t>
      </w:r>
      <w:r w:rsidRPr="008E68B3">
        <w:rPr>
          <w:rFonts w:cs="Arial"/>
          <w:b/>
          <w:szCs w:val="22"/>
          <w:lang w:eastAsia="ar-SA"/>
        </w:rPr>
        <w:t xml:space="preserve"> NJZ v lokalitě Dukovany</w:t>
      </w:r>
      <w:r w:rsidRPr="008E68B3">
        <w:rPr>
          <w:rFonts w:cs="Arial"/>
          <w:szCs w:val="22"/>
          <w:lang w:eastAsia="ar-SA"/>
        </w:rPr>
        <w:t xml:space="preserve"> zpracované projekční kanceláří </w:t>
      </w:r>
      <w:r w:rsidRPr="008E68B3">
        <w:rPr>
          <w:rFonts w:cs="Arial"/>
          <w:szCs w:val="22"/>
        </w:rPr>
        <w:t xml:space="preserve">METROPROJEKT Praha a.s., nám. I. P. </w:t>
      </w:r>
      <w:r>
        <w:rPr>
          <w:rFonts w:cs="Arial"/>
          <w:szCs w:val="22"/>
        </w:rPr>
        <w:t xml:space="preserve">Pavlova </w:t>
      </w:r>
      <w:r w:rsidRPr="008E68B3">
        <w:rPr>
          <w:rFonts w:cs="Arial"/>
          <w:szCs w:val="22"/>
        </w:rPr>
        <w:t>1786</w:t>
      </w:r>
      <w:r>
        <w:rPr>
          <w:rFonts w:cs="Arial"/>
          <w:szCs w:val="22"/>
        </w:rPr>
        <w:t>/2</w:t>
      </w:r>
      <w:r w:rsidRPr="008E68B3">
        <w:rPr>
          <w:rFonts w:cs="Arial"/>
          <w:szCs w:val="22"/>
        </w:rPr>
        <w:t>, 120 00 Praha 2.</w:t>
      </w:r>
    </w:p>
    <w:p w14:paraId="1F1DECDA" w14:textId="77777777" w:rsidR="00142223" w:rsidRPr="00A31AAF" w:rsidRDefault="00A31AAF" w:rsidP="00142223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A31AAF">
        <w:rPr>
          <w:rFonts w:ascii="Arial" w:hAnsi="Arial" w:cs="Arial"/>
          <w:spacing w:val="-2"/>
          <w:sz w:val="22"/>
          <w:szCs w:val="22"/>
          <w:lang w:eastAsia="ar-SA"/>
        </w:rPr>
        <w:t xml:space="preserve">Stavba „II/351 Třebíč – </w:t>
      </w:r>
      <w:proofErr w:type="gramStart"/>
      <w:r w:rsidRPr="00A31AAF">
        <w:rPr>
          <w:rFonts w:ascii="Arial" w:hAnsi="Arial" w:cs="Arial"/>
          <w:spacing w:val="-2"/>
          <w:sz w:val="22"/>
          <w:szCs w:val="22"/>
          <w:lang w:eastAsia="ar-SA"/>
        </w:rPr>
        <w:t>křiž. s II/399</w:t>
      </w:r>
      <w:proofErr w:type="gramEnd"/>
      <w:r w:rsidRPr="00A31AAF">
        <w:rPr>
          <w:rFonts w:ascii="Arial" w:hAnsi="Arial" w:cs="Arial"/>
          <w:spacing w:val="-2"/>
          <w:sz w:val="22"/>
          <w:szCs w:val="22"/>
          <w:lang w:eastAsia="ar-SA"/>
        </w:rPr>
        <w:t>, 1. část“ byla realizována v období 2017 – 2018 (úsek silnice II/351 Třebíč – Třebenice, provozní staničení stavby 0,0 - 10,6 km,)</w:t>
      </w:r>
      <w:r>
        <w:rPr>
          <w:rFonts w:ascii="Arial" w:hAnsi="Arial" w:cs="Arial"/>
          <w:spacing w:val="-2"/>
          <w:sz w:val="22"/>
          <w:szCs w:val="22"/>
          <w:lang w:eastAsia="ar-SA"/>
        </w:rPr>
        <w:t>.</w:t>
      </w:r>
    </w:p>
    <w:p w14:paraId="5A1417D3" w14:textId="77777777" w:rsidR="00A31AAF" w:rsidRDefault="00A31AAF" w:rsidP="00142223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4FE2CF12" w14:textId="77777777" w:rsidR="00142223" w:rsidRPr="007714E8" w:rsidRDefault="00142223" w:rsidP="00142223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14:paraId="4B2EC213" w14:textId="77777777" w:rsidR="00142223" w:rsidRDefault="00142223" w:rsidP="0014222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>
        <w:rPr>
          <w:rFonts w:ascii="Arial" w:hAnsi="Arial" w:cs="Arial"/>
          <w:sz w:val="22"/>
          <w:szCs w:val="22"/>
        </w:rPr>
        <w:t>rekonstrukci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>351 v kategorii S 7,5/80 v úseku mezi obcemi Třebenice a Dalešice</w:t>
      </w:r>
      <w:r w:rsidR="00C328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Začátek úseku je před obcí Valeč</w:t>
      </w:r>
      <w:r w:rsidRPr="00901E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 km 10,6</w:t>
      </w:r>
      <w:r w:rsidR="00C328BB">
        <w:rPr>
          <w:rFonts w:ascii="Arial" w:hAnsi="Arial" w:cs="Arial"/>
          <w:sz w:val="22"/>
          <w:szCs w:val="22"/>
        </w:rPr>
        <w:t xml:space="preserve"> a konec úseku v km 15,7 v Obci Dalešice (pracovního staničení celé akce II/351 Třebíč – </w:t>
      </w:r>
      <w:proofErr w:type="gramStart"/>
      <w:r w:rsidR="00C328BB">
        <w:rPr>
          <w:rFonts w:ascii="Arial" w:hAnsi="Arial" w:cs="Arial"/>
          <w:sz w:val="22"/>
          <w:szCs w:val="22"/>
        </w:rPr>
        <w:t>křiž. s II/399</w:t>
      </w:r>
      <w:proofErr w:type="gramEnd"/>
      <w:r w:rsidR="00C328BB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>
        <w:rPr>
          <w:rFonts w:ascii="Arial" w:hAnsi="Arial" w:cs="Arial"/>
          <w:spacing w:val="-4"/>
          <w:sz w:val="22"/>
          <w:szCs w:val="22"/>
        </w:rPr>
        <w:t>ý úsek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</w:t>
      </w:r>
      <w:r>
        <w:rPr>
          <w:rFonts w:ascii="Arial" w:hAnsi="Arial" w:cs="Arial"/>
          <w:spacing w:val="-4"/>
          <w:sz w:val="22"/>
          <w:szCs w:val="22"/>
        </w:rPr>
        <w:t xml:space="preserve"> II/351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se nachází </w:t>
      </w:r>
      <w:r w:rsidR="00D47F7D">
        <w:rPr>
          <w:rFonts w:ascii="Arial" w:hAnsi="Arial" w:cs="Arial"/>
          <w:spacing w:val="-4"/>
          <w:sz w:val="22"/>
          <w:szCs w:val="22"/>
        </w:rPr>
        <w:t xml:space="preserve">převážně </w:t>
      </w:r>
      <w:r w:rsidRPr="00F3510F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> </w:t>
      </w:r>
      <w:proofErr w:type="spellStart"/>
      <w:r w:rsidRPr="00F3510F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>
        <w:rPr>
          <w:rFonts w:ascii="Arial" w:hAnsi="Arial" w:cs="Arial"/>
          <w:spacing w:val="-4"/>
          <w:sz w:val="22"/>
          <w:szCs w:val="22"/>
        </w:rPr>
        <w:t>, prochází v bezprostřední blízkosti obce Valeč, končí křižovatkou se silnicí II/399 na začátku obce Dalešice</w:t>
      </w:r>
      <w:r w:rsidRPr="00F3510F">
        <w:rPr>
          <w:rFonts w:ascii="Arial" w:hAnsi="Arial" w:cs="Arial"/>
          <w:spacing w:val="-4"/>
          <w:sz w:val="22"/>
          <w:szCs w:val="22"/>
        </w:rPr>
        <w:t>.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BD83941" w14:textId="77777777" w:rsidR="00142223" w:rsidRDefault="00142223" w:rsidP="00142223">
      <w:pPr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Předmětem plnění bude rovněž úprava křižovatky silnice II/351 se silnicí II/399</w:t>
      </w:r>
      <w:r w:rsidR="008B76B6">
        <w:rPr>
          <w:rFonts w:ascii="Arial" w:hAnsi="Arial" w:cs="Arial"/>
          <w:spacing w:val="-4"/>
          <w:sz w:val="22"/>
          <w:szCs w:val="22"/>
        </w:rPr>
        <w:t xml:space="preserve"> v Dalešicích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1119511A" w14:textId="77777777" w:rsidR="00142223" w:rsidRDefault="00142223" w:rsidP="0014222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F3510F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>
        <w:rPr>
          <w:rFonts w:ascii="Arial" w:hAnsi="Arial" w:cs="Arial"/>
          <w:spacing w:val="-4"/>
          <w:sz w:val="22"/>
          <w:szCs w:val="22"/>
        </w:rPr>
        <w:t xml:space="preserve">cca 5,1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km. </w:t>
      </w:r>
    </w:p>
    <w:p w14:paraId="134907CC" w14:textId="77777777" w:rsidR="00C328BB" w:rsidRDefault="00C328BB" w:rsidP="00142223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73BCDD2C" w14:textId="77777777" w:rsidR="00142223" w:rsidRPr="00ED59A2" w:rsidRDefault="00142223" w:rsidP="00142223">
      <w:pPr>
        <w:jc w:val="both"/>
        <w:rPr>
          <w:rFonts w:ascii="Arial" w:hAnsi="Arial" w:cs="Arial"/>
          <w:spacing w:val="4"/>
          <w:sz w:val="22"/>
          <w:szCs w:val="22"/>
        </w:rPr>
      </w:pPr>
      <w:r w:rsidRPr="0006446C">
        <w:rPr>
          <w:rFonts w:ascii="Arial" w:hAnsi="Arial" w:cs="Arial"/>
          <w:spacing w:val="-4"/>
          <w:sz w:val="22"/>
          <w:szCs w:val="22"/>
        </w:rPr>
        <w:t xml:space="preserve">Projektová dokumentace bude respektovat koridor vymezený </w:t>
      </w:r>
      <w:r>
        <w:rPr>
          <w:rFonts w:ascii="Arial" w:hAnsi="Arial" w:cs="Arial"/>
          <w:spacing w:val="-4"/>
          <w:sz w:val="22"/>
          <w:szCs w:val="22"/>
        </w:rPr>
        <w:t>územně plánovací dokumentací</w:t>
      </w:r>
      <w:r w:rsidRPr="009B7D0A">
        <w:rPr>
          <w:rFonts w:ascii="Arial" w:hAnsi="Arial" w:cs="Arial"/>
          <w:spacing w:val="-2"/>
          <w:sz w:val="22"/>
          <w:szCs w:val="22"/>
        </w:rPr>
        <w:t>.</w:t>
      </w:r>
    </w:p>
    <w:p w14:paraId="2F7DC670" w14:textId="77777777" w:rsidR="00142223" w:rsidRDefault="00142223" w:rsidP="00142223">
      <w:pPr>
        <w:pStyle w:val="Bntext2"/>
        <w:tabs>
          <w:tab w:val="clear" w:pos="-1560"/>
        </w:tabs>
        <w:ind w:left="0"/>
        <w:rPr>
          <w:rFonts w:cs="Arial"/>
          <w:spacing w:val="-4"/>
          <w:szCs w:val="22"/>
        </w:rPr>
      </w:pPr>
      <w:r w:rsidRPr="003A2BF8">
        <w:rPr>
          <w:rFonts w:cs="Arial"/>
          <w:spacing w:val="-6"/>
          <w:szCs w:val="22"/>
        </w:rPr>
        <w:t>Jedná se o rekonstrukci</w:t>
      </w:r>
      <w:r w:rsidRPr="00187B14">
        <w:rPr>
          <w:rFonts w:cs="Arial"/>
          <w:spacing w:val="-6"/>
          <w:szCs w:val="22"/>
        </w:rPr>
        <w:t xml:space="preserve"> uvedeného úseku v dané kategorii, návrh </w:t>
      </w:r>
      <w:r>
        <w:rPr>
          <w:rFonts w:cs="Arial"/>
          <w:spacing w:val="-6"/>
          <w:szCs w:val="22"/>
        </w:rPr>
        <w:t xml:space="preserve">úpravy </w:t>
      </w:r>
      <w:r w:rsidRPr="00187B14">
        <w:rPr>
          <w:rFonts w:cs="Arial"/>
          <w:spacing w:val="-6"/>
          <w:szCs w:val="22"/>
        </w:rPr>
        <w:t xml:space="preserve">směrového a </w:t>
      </w:r>
      <w:r>
        <w:rPr>
          <w:rFonts w:cs="Arial"/>
          <w:spacing w:val="-6"/>
          <w:szCs w:val="22"/>
        </w:rPr>
        <w:t>šířkového</w:t>
      </w:r>
      <w:r w:rsidRPr="007714E8">
        <w:rPr>
          <w:rFonts w:cs="Arial"/>
          <w:szCs w:val="22"/>
        </w:rPr>
        <w:t xml:space="preserve"> </w:t>
      </w:r>
      <w:r w:rsidRPr="00187B14">
        <w:rPr>
          <w:rFonts w:cs="Arial"/>
          <w:spacing w:val="-4"/>
          <w:szCs w:val="22"/>
        </w:rPr>
        <w:t>uspořádání.</w:t>
      </w:r>
      <w:r>
        <w:rPr>
          <w:rFonts w:cs="Arial"/>
          <w:spacing w:val="-4"/>
          <w:szCs w:val="22"/>
        </w:rPr>
        <w:t xml:space="preserve"> Požadované parametry ČEZ pro pozemní komunikace jsou:</w:t>
      </w:r>
    </w:p>
    <w:p w14:paraId="07328E6F" w14:textId="77777777" w:rsidR="00142223" w:rsidRPr="0018331A" w:rsidRDefault="00142223" w:rsidP="00142223">
      <w:pPr>
        <w:pStyle w:val="Bntext2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pacing w:val="-4"/>
          <w:szCs w:val="22"/>
        </w:rPr>
        <w:lastRenderedPageBreak/>
        <w:t>Šířka vozovky v přímé:</w:t>
      </w:r>
      <w:r>
        <w:rPr>
          <w:rFonts w:cs="Arial"/>
          <w:spacing w:val="-4"/>
          <w:szCs w:val="22"/>
        </w:rPr>
        <w:tab/>
        <w:t xml:space="preserve">min. 7 m </w:t>
      </w:r>
      <w:r w:rsidR="005A27DD">
        <w:rPr>
          <w:rFonts w:cs="Arial"/>
          <w:spacing w:val="-4"/>
          <w:szCs w:val="22"/>
        </w:rPr>
        <w:t xml:space="preserve">zpevnění </w:t>
      </w:r>
      <w:r>
        <w:rPr>
          <w:rFonts w:cs="Arial"/>
          <w:spacing w:val="-4"/>
          <w:szCs w:val="22"/>
        </w:rPr>
        <w:t>+ nezpevněná krajnice</w:t>
      </w:r>
    </w:p>
    <w:p w14:paraId="398EE056" w14:textId="77777777" w:rsidR="00142223" w:rsidRPr="0018331A" w:rsidRDefault="00142223" w:rsidP="00142223">
      <w:pPr>
        <w:pStyle w:val="Bntext2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pacing w:val="-4"/>
          <w:szCs w:val="22"/>
        </w:rPr>
        <w:t>Šířka vozovky v oblouku:</w:t>
      </w:r>
      <w:r>
        <w:rPr>
          <w:rFonts w:cs="Arial"/>
          <w:spacing w:val="-4"/>
          <w:szCs w:val="22"/>
        </w:rPr>
        <w:tab/>
        <w:t xml:space="preserve">min. 8,5 m </w:t>
      </w:r>
      <w:r w:rsidR="0040447B">
        <w:rPr>
          <w:rFonts w:cs="Arial"/>
          <w:spacing w:val="-4"/>
          <w:szCs w:val="22"/>
        </w:rPr>
        <w:t xml:space="preserve">zpevnění </w:t>
      </w:r>
      <w:r>
        <w:rPr>
          <w:rFonts w:cs="Arial"/>
          <w:spacing w:val="-4"/>
          <w:szCs w:val="22"/>
        </w:rPr>
        <w:t>+ nezpevněná krajnice</w:t>
      </w:r>
    </w:p>
    <w:p w14:paraId="39411CEF" w14:textId="77777777" w:rsidR="00142223" w:rsidRPr="00D47F7D" w:rsidRDefault="00142223" w:rsidP="00142223">
      <w:pPr>
        <w:pStyle w:val="Bntext2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pacing w:val="-4"/>
          <w:szCs w:val="22"/>
        </w:rPr>
        <w:t>Ostatní požadavky jsou uvedené v samostatné příloze Technický popis s vymezením obecných parametrů dopravní trasy umožňující budoucí přepravu NTK.</w:t>
      </w:r>
    </w:p>
    <w:p w14:paraId="11FFC090" w14:textId="77777777" w:rsidR="00D47F7D" w:rsidRPr="0018331A" w:rsidRDefault="00D47F7D" w:rsidP="00D47F7D">
      <w:pPr>
        <w:pStyle w:val="Bntext2"/>
        <w:tabs>
          <w:tab w:val="clear" w:pos="-1560"/>
        </w:tabs>
        <w:ind w:left="720"/>
        <w:rPr>
          <w:rFonts w:cs="Arial"/>
          <w:szCs w:val="22"/>
        </w:rPr>
      </w:pPr>
    </w:p>
    <w:p w14:paraId="1B8B0F95" w14:textId="77777777" w:rsidR="00142223" w:rsidRDefault="00142223" w:rsidP="00142223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187B14">
        <w:rPr>
          <w:rFonts w:cs="Arial"/>
          <w:spacing w:val="-4"/>
          <w:szCs w:val="22"/>
        </w:rPr>
        <w:t>Součástí úprav je napojení</w:t>
      </w:r>
      <w:r>
        <w:rPr>
          <w:rFonts w:cs="Arial"/>
          <w:szCs w:val="22"/>
        </w:rPr>
        <w:t xml:space="preserve"> všech stávajících komunikací vč. křižovatek </w:t>
      </w:r>
      <w:r w:rsidRPr="00187B14">
        <w:rPr>
          <w:rFonts w:cs="Arial"/>
          <w:spacing w:val="-4"/>
          <w:szCs w:val="22"/>
        </w:rPr>
        <w:t>a vyřešení odvodnění komunikace</w:t>
      </w:r>
      <w:r>
        <w:rPr>
          <w:rFonts w:cs="Arial"/>
          <w:spacing w:val="-4"/>
          <w:szCs w:val="22"/>
        </w:rPr>
        <w:t>.</w:t>
      </w:r>
    </w:p>
    <w:p w14:paraId="40E1949B" w14:textId="77777777" w:rsidR="00142223" w:rsidRDefault="00142223" w:rsidP="00142223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582ABA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</w:p>
    <w:p w14:paraId="290ED11B" w14:textId="77777777" w:rsidR="00142223" w:rsidRPr="007714E8" w:rsidRDefault="00142223" w:rsidP="00142223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1A1748">
        <w:rPr>
          <w:rFonts w:cs="Arial"/>
          <w:spacing w:val="-4"/>
          <w:szCs w:val="22"/>
        </w:rPr>
        <w:t>Zhotovitel zajistí souhlasy vlastníků pozemků se stavbou a s případným vynětím ze ZPF</w:t>
      </w:r>
      <w:r w:rsidRPr="001A1748">
        <w:rPr>
          <w:rFonts w:cs="Arial"/>
          <w:szCs w:val="22"/>
        </w:rPr>
        <w:t xml:space="preserve"> a PUPFL </w:t>
      </w:r>
      <w:r>
        <w:rPr>
          <w:rFonts w:cs="Arial"/>
          <w:szCs w:val="22"/>
        </w:rPr>
        <w:t xml:space="preserve">(dle vzoru investora) </w:t>
      </w:r>
      <w:r w:rsidRPr="001A1748">
        <w:rPr>
          <w:rFonts w:cs="Arial"/>
          <w:szCs w:val="22"/>
        </w:rPr>
        <w:t>pro účely vydání územního rozhodnutí. Zajištění majetkoprávního vypořádání stavby není součástí předmětu plnění.</w:t>
      </w:r>
    </w:p>
    <w:p w14:paraId="3878C7A2" w14:textId="77777777" w:rsidR="00A929E2" w:rsidRDefault="00A929E2" w:rsidP="00142223">
      <w:pPr>
        <w:pStyle w:val="Bntext2"/>
        <w:ind w:left="0"/>
        <w:rPr>
          <w:rFonts w:cs="Arial"/>
          <w:szCs w:val="22"/>
          <w:lang w:eastAsia="ar-SA"/>
        </w:rPr>
      </w:pPr>
    </w:p>
    <w:p w14:paraId="0C8F6EFE" w14:textId="77777777"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(</w:t>
      </w:r>
      <w:r w:rsidR="00D65C76" w:rsidRPr="00824CF1">
        <w:rPr>
          <w:rFonts w:ascii="Arial" w:hAnsi="Arial" w:cs="Arial"/>
          <w:b/>
          <w:sz w:val="22"/>
          <w:szCs w:val="22"/>
          <w:lang w:eastAsia="ar-SA"/>
        </w:rPr>
        <w:t>p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říloha</w:t>
      </w:r>
      <w:r w:rsidR="00FD261D" w:rsidRPr="00824CF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EE46E5">
        <w:rPr>
          <w:rFonts w:ascii="Arial" w:hAnsi="Arial" w:cs="Arial"/>
          <w:b/>
          <w:sz w:val="22"/>
          <w:szCs w:val="22"/>
          <w:lang w:eastAsia="ar-SA"/>
        </w:rPr>
        <w:t>).</w:t>
      </w:r>
    </w:p>
    <w:p w14:paraId="75A1B148" w14:textId="77777777" w:rsidR="00962676" w:rsidRDefault="00962676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14:paraId="571AFB09" w14:textId="77777777"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14:paraId="411D670E" w14:textId="77777777" w:rsidR="002F6D0E" w:rsidRPr="00642C1C" w:rsidRDefault="002F6D0E" w:rsidP="002F6D0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>
        <w:rPr>
          <w:rFonts w:cs="Arial"/>
          <w:b/>
          <w:szCs w:val="22"/>
        </w:rPr>
        <w:t xml:space="preserve"> návrhu smlouvy o provedení veřejné zakázky </w:t>
      </w:r>
      <w:r w:rsidRPr="008B0EF0">
        <w:rPr>
          <w:rFonts w:cs="Arial"/>
          <w:szCs w:val="22"/>
        </w:rPr>
        <w:t>(</w:t>
      </w:r>
      <w:r>
        <w:rPr>
          <w:rFonts w:cs="Arial"/>
          <w:szCs w:val="22"/>
        </w:rPr>
        <w:t xml:space="preserve">viz </w:t>
      </w:r>
      <w:r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>
        <w:rPr>
          <w:rFonts w:cs="Arial"/>
          <w:szCs w:val="22"/>
        </w:rPr>
        <w:t>zadávací dokumentace).</w:t>
      </w:r>
    </w:p>
    <w:p w14:paraId="2007554F" w14:textId="77777777" w:rsidR="002F6D0E" w:rsidRPr="005A283E" w:rsidRDefault="002F6D0E" w:rsidP="002F6D0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54608DA4" w14:textId="77777777" w:rsidR="002F6D0E" w:rsidRPr="005A283E" w:rsidRDefault="002F6D0E" w:rsidP="002F6D0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Pr="002268AD">
        <w:rPr>
          <w:rFonts w:cs="Arial"/>
          <w:i/>
          <w:spacing w:val="-2"/>
          <w:szCs w:val="22"/>
        </w:rPr>
        <w:t>Termín zahájení plnění veřejné zakázky je podmíněn zadáním zakázky. Zadavatel si vyhrazuj</w:t>
      </w:r>
      <w:r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1726B388" w14:textId="77777777"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14:paraId="42C231E9" w14:textId="77777777"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14:paraId="2F0198C1" w14:textId="7B1FFFCE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142223">
        <w:rPr>
          <w:rFonts w:ascii="Arial" w:hAnsi="Arial" w:cs="Arial"/>
          <w:sz w:val="22"/>
          <w:szCs w:val="22"/>
        </w:rPr>
        <w:t xml:space="preserve">1 </w:t>
      </w:r>
      <w:r w:rsidR="005A27DD">
        <w:rPr>
          <w:rFonts w:ascii="Arial" w:hAnsi="Arial" w:cs="Arial"/>
          <w:sz w:val="22"/>
          <w:szCs w:val="22"/>
        </w:rPr>
        <w:t>8</w:t>
      </w:r>
      <w:r w:rsidR="008045AB" w:rsidRPr="00962676">
        <w:rPr>
          <w:rFonts w:ascii="Arial" w:hAnsi="Arial" w:cs="Arial"/>
          <w:sz w:val="22"/>
          <w:szCs w:val="22"/>
        </w:rPr>
        <w:t>00</w:t>
      </w:r>
      <w:r w:rsidR="00713E18" w:rsidRPr="00962676">
        <w:rPr>
          <w:rFonts w:ascii="Arial" w:hAnsi="Arial" w:cs="Arial"/>
          <w:sz w:val="22"/>
          <w:szCs w:val="22"/>
        </w:rPr>
        <w:t xml:space="preserve">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14:paraId="6B4DE72C" w14:textId="77777777"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6AA72A1" w14:textId="77777777" w:rsidR="000941C5" w:rsidRDefault="000941C5" w:rsidP="000941C5">
      <w:pPr>
        <w:pStyle w:val="Nadpis1"/>
        <w:ind w:left="431" w:hanging="431"/>
      </w:pPr>
      <w:r w:rsidRPr="000941C5">
        <w:t>Identifikace osob podílejících se na vypracování zadávací dokumentace</w:t>
      </w:r>
    </w:p>
    <w:p w14:paraId="73FC56D6" w14:textId="77777777" w:rsidR="000941C5" w:rsidRPr="008E70B3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0662B6">
        <w:rPr>
          <w:rFonts w:ascii="Arial" w:hAnsi="Arial" w:cs="Arial"/>
          <w:b w:val="0"/>
          <w:sz w:val="22"/>
          <w:szCs w:val="22"/>
        </w:rPr>
        <w:t xml:space="preserve">Seznam osob odlišných od zadavatele, které se podílely </w:t>
      </w:r>
      <w:r w:rsidRPr="008E70B3">
        <w:rPr>
          <w:rFonts w:ascii="Arial" w:hAnsi="Arial" w:cs="Arial"/>
          <w:b w:val="0"/>
          <w:sz w:val="22"/>
          <w:szCs w:val="22"/>
        </w:rPr>
        <w:t>na vypracování zadávací dokumentace a identifikace částí zadávací dokumentace na kterých se tyto osoby podílely:</w:t>
      </w:r>
    </w:p>
    <w:p w14:paraId="329C5378" w14:textId="77777777" w:rsidR="000941C5" w:rsidRPr="008E70B3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8162C7D" w14:textId="77777777" w:rsidR="00DC39FE" w:rsidRPr="00DC39FE" w:rsidRDefault="00DC39FE" w:rsidP="00DC39FE">
      <w:pPr>
        <w:pStyle w:val="Nzev"/>
        <w:numPr>
          <w:ilvl w:val="0"/>
          <w:numId w:val="39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rozpracovaná část </w:t>
      </w:r>
      <w:r w:rsidRPr="008E70B3">
        <w:rPr>
          <w:rFonts w:ascii="Arial" w:hAnsi="Arial" w:cs="Arial"/>
          <w:b w:val="0"/>
          <w:sz w:val="22"/>
          <w:szCs w:val="22"/>
        </w:rPr>
        <w:t>projektov</w:t>
      </w:r>
      <w:r>
        <w:rPr>
          <w:rFonts w:ascii="Arial" w:hAnsi="Arial" w:cs="Arial"/>
          <w:b w:val="0"/>
          <w:sz w:val="22"/>
          <w:szCs w:val="22"/>
        </w:rPr>
        <w:t>é</w:t>
      </w:r>
      <w:r w:rsidRPr="008E70B3">
        <w:rPr>
          <w:rFonts w:ascii="Arial" w:hAnsi="Arial" w:cs="Arial"/>
          <w:b w:val="0"/>
          <w:sz w:val="22"/>
          <w:szCs w:val="22"/>
        </w:rPr>
        <w:t xml:space="preserve"> dokumentace na akci „II/351 Třebíč – </w:t>
      </w:r>
      <w:proofErr w:type="gramStart"/>
      <w:r w:rsidRPr="008E70B3">
        <w:rPr>
          <w:rFonts w:ascii="Arial" w:hAnsi="Arial" w:cs="Arial"/>
          <w:b w:val="0"/>
          <w:sz w:val="22"/>
          <w:szCs w:val="22"/>
        </w:rPr>
        <w:t>křiž. s II/399</w:t>
      </w:r>
      <w:proofErr w:type="gramEnd"/>
      <w:r w:rsidRPr="008E70B3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2</w:t>
      </w:r>
      <w:r w:rsidRPr="008E70B3">
        <w:rPr>
          <w:rFonts w:ascii="Arial" w:hAnsi="Arial" w:cs="Arial"/>
          <w:b w:val="0"/>
          <w:sz w:val="22"/>
          <w:szCs w:val="22"/>
        </w:rPr>
        <w:t>. část“ (201</w:t>
      </w:r>
      <w:r>
        <w:rPr>
          <w:rFonts w:ascii="Arial" w:hAnsi="Arial" w:cs="Arial"/>
          <w:b w:val="0"/>
          <w:sz w:val="22"/>
          <w:szCs w:val="22"/>
        </w:rPr>
        <w:t>6</w:t>
      </w:r>
      <w:r w:rsidR="000A19B9">
        <w:rPr>
          <w:rFonts w:ascii="Arial" w:hAnsi="Arial" w:cs="Arial"/>
          <w:b w:val="0"/>
          <w:sz w:val="22"/>
          <w:szCs w:val="22"/>
        </w:rPr>
        <w:t>-2017</w:t>
      </w:r>
      <w:r w:rsidRPr="008E70B3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 xml:space="preserve">DUR, </w:t>
      </w:r>
      <w:r w:rsidRPr="008E70B3">
        <w:rPr>
          <w:rFonts w:ascii="Arial" w:hAnsi="Arial" w:cs="Arial"/>
          <w:b w:val="0"/>
          <w:sz w:val="22"/>
          <w:szCs w:val="22"/>
        </w:rPr>
        <w:t>DSP + PDPS</w:t>
      </w:r>
      <w:r w:rsidR="0040447B">
        <w:rPr>
          <w:rFonts w:ascii="Arial" w:hAnsi="Arial" w:cs="Arial"/>
          <w:b w:val="0"/>
          <w:sz w:val="22"/>
          <w:szCs w:val="22"/>
        </w:rPr>
        <w:t xml:space="preserve"> včetně zaměření</w:t>
      </w:r>
      <w:r w:rsidRPr="008E70B3">
        <w:rPr>
          <w:rFonts w:ascii="Arial" w:hAnsi="Arial" w:cs="Arial"/>
          <w:b w:val="0"/>
          <w:sz w:val="22"/>
          <w:szCs w:val="22"/>
        </w:rPr>
        <w:t xml:space="preserve">, AF-CITYPLAN s.r.o., Magistrů 1275/13, 140 00, Praha, IČO 47307218) </w:t>
      </w:r>
    </w:p>
    <w:p w14:paraId="25B568A4" w14:textId="77777777" w:rsidR="000941C5" w:rsidRDefault="008C3071" w:rsidP="00942A2E">
      <w:pPr>
        <w:pStyle w:val="Nzev"/>
        <w:numPr>
          <w:ilvl w:val="0"/>
          <w:numId w:val="39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8E70B3" w:rsidRPr="008E70B3">
        <w:rPr>
          <w:rFonts w:ascii="Arial" w:hAnsi="Arial" w:cs="Arial"/>
          <w:b w:val="0"/>
          <w:sz w:val="22"/>
          <w:szCs w:val="22"/>
        </w:rPr>
        <w:t>iagnostika vozovky silnice II/351 Třebíč – křižovatka s II/399 (2011 a 2016,</w:t>
      </w:r>
      <w:r w:rsidR="008E70B3">
        <w:rPr>
          <w:rFonts w:ascii="Arial" w:hAnsi="Arial" w:cs="Arial"/>
          <w:b w:val="0"/>
          <w:sz w:val="22"/>
          <w:szCs w:val="22"/>
        </w:rPr>
        <w:t xml:space="preserve"> </w:t>
      </w:r>
      <w:r w:rsidR="00817D3E">
        <w:rPr>
          <w:rFonts w:ascii="Arial" w:hAnsi="Arial" w:cs="Arial"/>
          <w:b w:val="0"/>
          <w:sz w:val="22"/>
          <w:szCs w:val="22"/>
        </w:rPr>
        <w:t>CONSULTEST</w:t>
      </w:r>
      <w:r w:rsidR="008E70B3">
        <w:rPr>
          <w:rFonts w:ascii="Arial" w:hAnsi="Arial" w:cs="Arial"/>
          <w:b w:val="0"/>
          <w:sz w:val="22"/>
          <w:szCs w:val="22"/>
        </w:rPr>
        <w:t xml:space="preserve"> s.r.o., Veveří 95, 662 37 Brno, IČO </w:t>
      </w:r>
      <w:r w:rsidR="00817D3E">
        <w:rPr>
          <w:rFonts w:ascii="Arial" w:hAnsi="Arial" w:cs="Arial"/>
          <w:b w:val="0"/>
          <w:sz w:val="22"/>
          <w:szCs w:val="22"/>
        </w:rPr>
        <w:t>25346784</w:t>
      </w:r>
      <w:r w:rsidR="000941C5" w:rsidRPr="008E70B3">
        <w:rPr>
          <w:rFonts w:ascii="Arial" w:hAnsi="Arial" w:cs="Arial"/>
          <w:b w:val="0"/>
          <w:sz w:val="22"/>
          <w:szCs w:val="22"/>
        </w:rPr>
        <w:t>)</w:t>
      </w:r>
    </w:p>
    <w:p w14:paraId="286143F4" w14:textId="77777777" w:rsidR="00215EE8" w:rsidRPr="00E94710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678A9F4" w14:textId="77777777" w:rsidR="008E70B3" w:rsidRPr="009403FB" w:rsidRDefault="008E70B3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4E1CC5F7" w14:textId="77777777" w:rsidR="00F63462" w:rsidRPr="00EE46E5" w:rsidRDefault="00F63462" w:rsidP="00215EE8">
      <w:pPr>
        <w:pStyle w:val="Nadpis1"/>
        <w:spacing w:before="12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14:paraId="40E363C8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14:paraId="6E77BB55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14:paraId="025A9741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14:paraId="68695753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14:paraId="2C480CA2" w14:textId="77777777" w:rsidR="00F63462" w:rsidRPr="009403FB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63196888" w14:textId="77777777"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14:paraId="60CC26C2" w14:textId="77777777" w:rsidR="002F6D0E" w:rsidRPr="00F33912" w:rsidRDefault="002F6D0E" w:rsidP="002F6D0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12F7DC43" w14:textId="77777777" w:rsidR="002F6D0E" w:rsidRDefault="002F6D0E" w:rsidP="002F6D0E">
      <w:pPr>
        <w:numPr>
          <w:ilvl w:val="0"/>
          <w:numId w:val="4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49C9AC83" w14:textId="77777777" w:rsidR="002F6D0E" w:rsidRPr="00722F41" w:rsidRDefault="002F6D0E" w:rsidP="002F6D0E">
      <w:pPr>
        <w:numPr>
          <w:ilvl w:val="0"/>
          <w:numId w:val="4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58EC03F1" w14:textId="77777777" w:rsidR="002F6D0E" w:rsidRPr="00F33912" w:rsidRDefault="002F6D0E" w:rsidP="002F6D0E">
      <w:pPr>
        <w:numPr>
          <w:ilvl w:val="0"/>
          <w:numId w:val="4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1601308" w14:textId="77777777" w:rsidR="002F6D0E" w:rsidRDefault="002F6D0E" w:rsidP="002F6D0E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</w:t>
      </w:r>
      <w:r>
        <w:rPr>
          <w:spacing w:val="-4"/>
          <w:szCs w:val="22"/>
        </w:rPr>
        <w:t>i</w:t>
      </w:r>
      <w:r w:rsidRPr="00646832">
        <w:rPr>
          <w:spacing w:val="-4"/>
          <w:szCs w:val="22"/>
        </w:rPr>
        <w:t xml:space="preserve">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0DC71BFC" w14:textId="77777777" w:rsidR="0071043B" w:rsidRPr="00D77F80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A89529D" w14:textId="77777777" w:rsidR="00F63462" w:rsidRPr="004316FA" w:rsidRDefault="00F63462" w:rsidP="004316FA">
      <w:pPr>
        <w:pStyle w:val="Nadpis2"/>
        <w:numPr>
          <w:ilvl w:val="0"/>
          <w:numId w:val="0"/>
        </w:numPr>
        <w:spacing w:after="240"/>
        <w:ind w:left="576" w:hanging="576"/>
        <w:rPr>
          <w:i w:val="0"/>
          <w:u w:val="single"/>
        </w:rPr>
      </w:pPr>
      <w:bookmarkStart w:id="9" w:name="_Toc468796034"/>
      <w:r w:rsidRPr="004316FA">
        <w:rPr>
          <w:i w:val="0"/>
          <w:u w:val="single"/>
        </w:rPr>
        <w:t>Základní způsobilost</w:t>
      </w:r>
      <w:bookmarkEnd w:id="9"/>
      <w:r w:rsidRPr="004316FA">
        <w:rPr>
          <w:i w:val="0"/>
          <w:u w:val="single"/>
        </w:rPr>
        <w:t xml:space="preserve"> </w:t>
      </w:r>
    </w:p>
    <w:p w14:paraId="7133101F" w14:textId="77777777" w:rsidR="002F6D0E" w:rsidRDefault="002F6D0E" w:rsidP="002F6D0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bookmarkStart w:id="10" w:name="_Toc468796035"/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4EFE7337" w14:textId="77777777" w:rsidR="004316FA" w:rsidRPr="00D77F80" w:rsidRDefault="004316FA" w:rsidP="004316FA">
      <w:pPr>
        <w:pStyle w:val="Nadpis2"/>
        <w:numPr>
          <w:ilvl w:val="0"/>
          <w:numId w:val="0"/>
        </w:numPr>
        <w:ind w:left="576" w:hanging="576"/>
        <w:rPr>
          <w:sz w:val="4"/>
          <w:szCs w:val="4"/>
          <w:u w:val="single"/>
        </w:rPr>
      </w:pPr>
    </w:p>
    <w:p w14:paraId="1296EBDC" w14:textId="77777777" w:rsidR="00F63462" w:rsidRPr="004316FA" w:rsidRDefault="00F63462" w:rsidP="004316FA">
      <w:pPr>
        <w:pStyle w:val="Nadpis2"/>
        <w:numPr>
          <w:ilvl w:val="0"/>
          <w:numId w:val="0"/>
        </w:numPr>
        <w:ind w:left="576" w:hanging="576"/>
        <w:rPr>
          <w:i w:val="0"/>
          <w:u w:val="single"/>
        </w:rPr>
      </w:pPr>
      <w:r w:rsidRPr="004316FA">
        <w:rPr>
          <w:i w:val="0"/>
          <w:u w:val="single"/>
        </w:rPr>
        <w:t>Profesní způsobilost</w:t>
      </w:r>
      <w:bookmarkEnd w:id="10"/>
      <w:r w:rsidRPr="004316FA">
        <w:rPr>
          <w:i w:val="0"/>
          <w:u w:val="single"/>
        </w:rPr>
        <w:t xml:space="preserve"> </w:t>
      </w:r>
    </w:p>
    <w:p w14:paraId="42E31975" w14:textId="77777777"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1D5482BC" w14:textId="77777777" w:rsidR="004316FA" w:rsidRPr="006B1D1D" w:rsidRDefault="004316FA" w:rsidP="004316F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bookmarkStart w:id="11" w:name="_Toc468796036"/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4E2828FC" w14:textId="77777777" w:rsidR="004316FA" w:rsidRPr="006B1D1D" w:rsidRDefault="004316FA" w:rsidP="004316FA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75B91858" w14:textId="77777777" w:rsidR="004316FA" w:rsidRPr="004259B3" w:rsidRDefault="004316FA" w:rsidP="004316FA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58E7EF23" w14:textId="77777777" w:rsidR="004316FA" w:rsidRPr="006B1D1D" w:rsidRDefault="004316FA" w:rsidP="004316FA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54CE05A1" w14:textId="77777777" w:rsidR="004316FA" w:rsidRDefault="004316FA" w:rsidP="004316F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 požaduj</w:t>
      </w:r>
      <w:r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EBACB40" w14:textId="77777777" w:rsidR="004316FA" w:rsidRDefault="004316FA" w:rsidP="004316FA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 o autorizaci pro obor dopravní stavby</w:t>
      </w:r>
      <w:r w:rsidRPr="00AC723D">
        <w:rPr>
          <w:rFonts w:ascii="Arial" w:hAnsi="Arial" w:cs="Arial"/>
          <w:spacing w:val="-4"/>
        </w:rPr>
        <w:t xml:space="preserve"> vydané dle zákona č. 360/1992 Sb., o výkonu</w:t>
      </w:r>
      <w:r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8078F6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</w:t>
      </w:r>
    </w:p>
    <w:p w14:paraId="5F144751" w14:textId="77777777" w:rsidR="004316FA" w:rsidRPr="00755155" w:rsidRDefault="004316FA" w:rsidP="004316FA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- 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800CC03" w14:textId="77777777" w:rsidR="004316FA" w:rsidRPr="00D77F80" w:rsidRDefault="004316FA" w:rsidP="004316FA">
      <w:pPr>
        <w:pStyle w:val="Nadpis2"/>
        <w:numPr>
          <w:ilvl w:val="0"/>
          <w:numId w:val="0"/>
        </w:numPr>
        <w:ind w:left="576" w:hanging="576"/>
        <w:rPr>
          <w:i w:val="0"/>
          <w:sz w:val="4"/>
          <w:szCs w:val="4"/>
          <w:u w:val="single"/>
        </w:rPr>
      </w:pPr>
    </w:p>
    <w:p w14:paraId="419F63E9" w14:textId="77777777" w:rsidR="00F63462" w:rsidRPr="004316FA" w:rsidRDefault="00F63462" w:rsidP="004316FA">
      <w:pPr>
        <w:pStyle w:val="Nadpis2"/>
        <w:numPr>
          <w:ilvl w:val="0"/>
          <w:numId w:val="0"/>
        </w:numPr>
        <w:ind w:left="576" w:hanging="576"/>
        <w:rPr>
          <w:i w:val="0"/>
          <w:u w:val="single"/>
        </w:rPr>
      </w:pPr>
      <w:r w:rsidRPr="004316FA">
        <w:rPr>
          <w:i w:val="0"/>
          <w:u w:val="single"/>
        </w:rPr>
        <w:t>Technická kvalifikace</w:t>
      </w:r>
      <w:bookmarkEnd w:id="11"/>
      <w:r w:rsidRPr="004316FA">
        <w:rPr>
          <w:i w:val="0"/>
          <w:u w:val="single"/>
        </w:rPr>
        <w:t xml:space="preserve"> </w:t>
      </w:r>
    </w:p>
    <w:p w14:paraId="1AC8ACCD" w14:textId="77777777" w:rsidR="004316FA" w:rsidRPr="00D71D10" w:rsidRDefault="004316FA" w:rsidP="004316FA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</w:t>
      </w:r>
      <w:r>
        <w:rPr>
          <w:rFonts w:ascii="Arial" w:hAnsi="Arial" w:cs="Arial"/>
          <w:spacing w:val="2"/>
          <w:sz w:val="22"/>
          <w:szCs w:val="22"/>
        </w:rPr>
        <w:t>i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objednatele.</w:t>
      </w:r>
    </w:p>
    <w:p w14:paraId="1F99EF12" w14:textId="77777777" w:rsidR="004316FA" w:rsidRDefault="004316FA" w:rsidP="004316FA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6F753AA9" w14:textId="77777777" w:rsidR="003113B0" w:rsidRPr="005A1A7D" w:rsidRDefault="004316FA" w:rsidP="003113B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-</w:t>
      </w:r>
      <w:r w:rsidR="003113B0" w:rsidRPr="00E36AB7">
        <w:rPr>
          <w:rFonts w:ascii="Arial" w:hAnsi="Arial" w:cs="Arial"/>
          <w:spacing w:val="4"/>
          <w:sz w:val="22"/>
          <w:szCs w:val="22"/>
        </w:rPr>
        <w:t xml:space="preserve"> </w:t>
      </w:r>
      <w:r w:rsidR="003113B0" w:rsidRPr="00E36AB7">
        <w:rPr>
          <w:rFonts w:ascii="Arial" w:hAnsi="Arial" w:cs="Arial"/>
          <w:b/>
          <w:spacing w:val="4"/>
          <w:sz w:val="22"/>
          <w:szCs w:val="22"/>
        </w:rPr>
        <w:t>min. 3 projektovaných staveb (novostaveb</w:t>
      </w:r>
      <w:r w:rsidR="003113B0" w:rsidRPr="00E36AB7">
        <w:rPr>
          <w:rFonts w:ascii="Arial" w:hAnsi="Arial" w:cs="Arial"/>
          <w:b/>
          <w:spacing w:val="-2"/>
          <w:sz w:val="22"/>
          <w:szCs w:val="22"/>
        </w:rPr>
        <w:t xml:space="preserve"> nebo rekonstrukcí) </w:t>
      </w:r>
      <w:r w:rsidR="003113B0" w:rsidRPr="00E36AB7">
        <w:rPr>
          <w:rFonts w:ascii="Arial" w:hAnsi="Arial" w:cs="Arial"/>
          <w:b/>
          <w:sz w:val="22"/>
          <w:szCs w:val="22"/>
        </w:rPr>
        <w:t xml:space="preserve">silnic </w:t>
      </w:r>
      <w:r w:rsidR="003113B0">
        <w:rPr>
          <w:rFonts w:ascii="Arial" w:hAnsi="Arial" w:cs="Arial"/>
          <w:b/>
          <w:sz w:val="22"/>
          <w:szCs w:val="22"/>
        </w:rPr>
        <w:t xml:space="preserve">II. nebo III. třídy </w:t>
      </w:r>
      <w:r w:rsidR="003113B0" w:rsidRPr="00E36AB7">
        <w:rPr>
          <w:rFonts w:ascii="Arial" w:hAnsi="Arial" w:cs="Arial"/>
          <w:b/>
          <w:sz w:val="22"/>
          <w:szCs w:val="22"/>
        </w:rPr>
        <w:t>o délce min. 2 km ve stupni DÚR, DSP a PDPS pro každou z nich.</w:t>
      </w:r>
      <w:r w:rsidR="003113B0" w:rsidRPr="005A1A7D">
        <w:rPr>
          <w:rFonts w:ascii="Arial" w:hAnsi="Arial" w:cs="Arial"/>
          <w:b/>
          <w:sz w:val="22"/>
          <w:szCs w:val="22"/>
        </w:rPr>
        <w:t xml:space="preserve"> </w:t>
      </w:r>
    </w:p>
    <w:p w14:paraId="7F585D47" w14:textId="77777777" w:rsidR="003113B0" w:rsidRDefault="003113B0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BFF5E9B" w14:textId="77777777" w:rsidR="00543D19" w:rsidRPr="00DD63F1" w:rsidRDefault="00543D19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B7AB2">
        <w:rPr>
          <w:rFonts w:ascii="Arial" w:hAnsi="Arial" w:cs="Arial"/>
          <w:b/>
          <w:sz w:val="22"/>
          <w:szCs w:val="22"/>
        </w:rPr>
        <w:t xml:space="preserve">V seznamu významných služeb obdobného charakteru lze předložit realizace </w:t>
      </w:r>
      <w:r w:rsidRPr="008B7AB2">
        <w:rPr>
          <w:rFonts w:ascii="Arial" w:hAnsi="Arial" w:cs="Arial"/>
          <w:b/>
          <w:spacing w:val="4"/>
          <w:sz w:val="22"/>
          <w:szCs w:val="22"/>
        </w:rPr>
        <w:t xml:space="preserve">projektových dokumentací ve stupni DÚR pro jiné (odlišné) stavby </w:t>
      </w:r>
      <w:r w:rsidR="004316FA">
        <w:rPr>
          <w:rFonts w:ascii="Arial" w:hAnsi="Arial" w:cs="Arial"/>
          <w:b/>
          <w:spacing w:val="4"/>
          <w:sz w:val="22"/>
          <w:szCs w:val="22"/>
        </w:rPr>
        <w:t xml:space="preserve">než </w:t>
      </w:r>
      <w:r w:rsidRPr="008B7AB2">
        <w:rPr>
          <w:rFonts w:ascii="Arial" w:hAnsi="Arial" w:cs="Arial"/>
          <w:b/>
          <w:spacing w:val="4"/>
          <w:sz w:val="22"/>
          <w:szCs w:val="22"/>
        </w:rPr>
        <w:t>ve stupni DSP</w:t>
      </w:r>
      <w:r w:rsidRPr="008B7AB2">
        <w:rPr>
          <w:rFonts w:ascii="Arial" w:hAnsi="Arial" w:cs="Arial"/>
          <w:b/>
          <w:sz w:val="22"/>
          <w:szCs w:val="22"/>
        </w:rPr>
        <w:t xml:space="preserve"> </w:t>
      </w:r>
      <w:r w:rsidR="004316FA">
        <w:rPr>
          <w:rFonts w:ascii="Arial" w:hAnsi="Arial" w:cs="Arial"/>
          <w:b/>
          <w:sz w:val="22"/>
          <w:szCs w:val="22"/>
        </w:rPr>
        <w:t>+</w:t>
      </w:r>
      <w:r w:rsidRPr="008B7AB2">
        <w:rPr>
          <w:rFonts w:ascii="Arial" w:hAnsi="Arial" w:cs="Arial"/>
          <w:b/>
          <w:sz w:val="22"/>
          <w:szCs w:val="22"/>
        </w:rPr>
        <w:t xml:space="preserve"> PDPS</w:t>
      </w:r>
      <w:r w:rsidR="00534585">
        <w:rPr>
          <w:rFonts w:ascii="Arial" w:hAnsi="Arial" w:cs="Arial"/>
          <w:b/>
          <w:sz w:val="22"/>
          <w:szCs w:val="22"/>
        </w:rPr>
        <w:t>.</w:t>
      </w:r>
    </w:p>
    <w:p w14:paraId="0EDD5D38" w14:textId="77777777" w:rsidR="004316FA" w:rsidRDefault="004316FA" w:rsidP="004316F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4748F8">
        <w:rPr>
          <w:rFonts w:ascii="Arial" w:hAnsi="Arial" w:cs="Arial"/>
          <w:sz w:val="22"/>
          <w:szCs w:val="22"/>
        </w:rPr>
        <w:t xml:space="preserve">Přílohou budou </w:t>
      </w:r>
      <w:r w:rsidRPr="004748F8">
        <w:rPr>
          <w:rFonts w:ascii="Arial" w:hAnsi="Arial" w:cs="Arial"/>
          <w:b/>
          <w:sz w:val="22"/>
          <w:szCs w:val="22"/>
        </w:rPr>
        <w:t>minimálně 2 osvědčení o řádném poskytnutí a dokončení služeb v seznamu uvedených</w:t>
      </w:r>
      <w:r w:rsidRPr="004748F8">
        <w:rPr>
          <w:rFonts w:ascii="Arial" w:hAnsi="Arial" w:cs="Arial"/>
          <w:sz w:val="22"/>
          <w:szCs w:val="22"/>
        </w:rPr>
        <w:t xml:space="preserve"> potvrzené objednatelem těchto služeb.</w:t>
      </w:r>
    </w:p>
    <w:p w14:paraId="5D4DD907" w14:textId="77777777" w:rsidR="004316FA" w:rsidRDefault="004316FA" w:rsidP="004316F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3A0EA4">
        <w:rPr>
          <w:rFonts w:ascii="Arial" w:hAnsi="Arial" w:cs="Arial"/>
          <w:spacing w:val="-6"/>
          <w:sz w:val="22"/>
          <w:szCs w:val="22"/>
        </w:rPr>
        <w:t>Doba k prokázání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realizace uvedených služeb se pro účely této zadávací dokumentace</w:t>
      </w:r>
      <w:r w:rsidRPr="002C0AFA">
        <w:rPr>
          <w:rFonts w:ascii="Arial" w:hAnsi="Arial" w:cs="Arial"/>
          <w:spacing w:val="-4"/>
          <w:sz w:val="22"/>
          <w:szCs w:val="22"/>
        </w:rPr>
        <w:t xml:space="preserve"> považují za splněné,</w:t>
      </w:r>
      <w:r w:rsidRPr="002C0AFA">
        <w:rPr>
          <w:rFonts w:ascii="Arial" w:hAnsi="Arial" w:cs="Arial"/>
          <w:sz w:val="22"/>
          <w:szCs w:val="22"/>
        </w:rPr>
        <w:t xml:space="preserve"> pokud byla služba v průběhu této doby dokončena.</w:t>
      </w:r>
    </w:p>
    <w:p w14:paraId="0E8BB76A" w14:textId="77777777" w:rsidR="004316FA" w:rsidRDefault="004316FA" w:rsidP="004316F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4748F8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4748F8">
        <w:rPr>
          <w:rFonts w:ascii="Arial" w:eastAsia="MS Mincho" w:hAnsi="Arial" w:cs="Arial"/>
          <w:sz w:val="22"/>
          <w:szCs w:val="22"/>
        </w:rPr>
        <w:t xml:space="preserve"> </w:t>
      </w:r>
      <w:r w:rsidRPr="004748F8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4748F8">
        <w:rPr>
          <w:rFonts w:ascii="Arial" w:hAnsi="Arial" w:cs="Arial"/>
          <w:spacing w:val="-6"/>
          <w:sz w:val="22"/>
          <w:szCs w:val="22"/>
        </w:rPr>
        <w:t>(viz příloha zadávací dokumentace).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21081721" w14:textId="77777777" w:rsidR="004316FA" w:rsidRPr="00D77F80" w:rsidRDefault="004316FA" w:rsidP="004316FA">
      <w:pPr>
        <w:pStyle w:val="Nadpis2"/>
        <w:numPr>
          <w:ilvl w:val="0"/>
          <w:numId w:val="0"/>
        </w:numPr>
        <w:ind w:left="576" w:hanging="576"/>
        <w:rPr>
          <w:sz w:val="4"/>
          <w:szCs w:val="4"/>
          <w:u w:val="single"/>
        </w:rPr>
      </w:pPr>
      <w:bookmarkStart w:id="12" w:name="_Toc468796037"/>
    </w:p>
    <w:p w14:paraId="4E6C1A9D" w14:textId="77777777" w:rsidR="00F63462" w:rsidRPr="004316FA" w:rsidRDefault="00F63462" w:rsidP="004316FA">
      <w:pPr>
        <w:pStyle w:val="Nadpis2"/>
        <w:numPr>
          <w:ilvl w:val="0"/>
          <w:numId w:val="0"/>
        </w:numPr>
        <w:ind w:left="576" w:hanging="576"/>
        <w:rPr>
          <w:i w:val="0"/>
          <w:u w:val="single"/>
        </w:rPr>
      </w:pPr>
      <w:r w:rsidRPr="004316FA">
        <w:rPr>
          <w:i w:val="0"/>
          <w:u w:val="single"/>
        </w:rPr>
        <w:t>Další ustanovení ke kvalifikaci</w:t>
      </w:r>
      <w:bookmarkEnd w:id="12"/>
    </w:p>
    <w:p w14:paraId="2445D9C5" w14:textId="77777777" w:rsidR="004316FA" w:rsidRDefault="004316FA" w:rsidP="004316FA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 profesní a technickou kvalifikaci v prostých kopiích. Zadavatel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>
        <w:rPr>
          <w:rFonts w:ascii="Arial" w:eastAsia="MS Mincho" w:hAnsi="Arial" w:cs="Arial"/>
          <w:spacing w:val="-6"/>
          <w:sz w:val="22"/>
          <w:szCs w:val="22"/>
        </w:rPr>
        <w:t>y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, vyzvat dodavatele k předložení originálů nebo úředně ověřených kopií těchto dokladů.</w:t>
      </w:r>
    </w:p>
    <w:p w14:paraId="26C02127" w14:textId="77777777" w:rsidR="004316FA" w:rsidRDefault="004316FA" w:rsidP="004316FA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eastAsia="MS Mincho" w:cs="Arial"/>
          <w:szCs w:val="22"/>
        </w:rPr>
        <w:t>Zadavatel požaduje, aby čestné prohlášení prokazující splnění základní způsobilost, návrh smlouvy o provedení veřejné zakázky, popř. písemné závazky a ostatní prohlášení byly v nabídce doloženy v originálech.</w:t>
      </w:r>
    </w:p>
    <w:p w14:paraId="33C48CB1" w14:textId="77777777" w:rsidR="004316FA" w:rsidRDefault="004316FA" w:rsidP="004316FA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16562CA2" w14:textId="77777777" w:rsidR="004316FA" w:rsidRPr="00EB55A9" w:rsidRDefault="004316FA" w:rsidP="004316F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>U osob, které nejsou statutárními nebo odpovědnými zástupci dodavatele,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2FAFD86" w14:textId="77777777" w:rsidR="004316FA" w:rsidRPr="00660BFC" w:rsidRDefault="004316FA" w:rsidP="004316FA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71DCB9C5" w14:textId="77777777" w:rsidR="004316FA" w:rsidRPr="00C14601" w:rsidRDefault="004316FA" w:rsidP="004316FA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</w:t>
      </w:r>
      <w:r>
        <w:rPr>
          <w:rFonts w:ascii="Arial" w:hAnsi="Arial" w:cs="Arial"/>
          <w:spacing w:val="-2"/>
          <w:sz w:val="22"/>
          <w:szCs w:val="22"/>
        </w:rPr>
        <w:t xml:space="preserve"> jiný písemný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>
        <w:rPr>
          <w:rFonts w:ascii="Arial" w:hAnsi="Arial" w:cs="Arial"/>
          <w:spacing w:val="-6"/>
          <w:sz w:val="22"/>
          <w:szCs w:val="22"/>
        </w:rPr>
        <w:t xml:space="preserve">ho závazku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3BCFAE55" w14:textId="77777777" w:rsidR="006C58E0" w:rsidRPr="00D77F80" w:rsidRDefault="006C58E0" w:rsidP="008C038C">
      <w:pPr>
        <w:pStyle w:val="2sltext"/>
        <w:numPr>
          <w:ilvl w:val="0"/>
          <w:numId w:val="0"/>
        </w:numPr>
        <w:rPr>
          <w:rFonts w:ascii="Arial" w:hAnsi="Arial" w:cs="Arial"/>
          <w:sz w:val="12"/>
          <w:szCs w:val="12"/>
        </w:rPr>
      </w:pPr>
    </w:p>
    <w:p w14:paraId="295FD5B6" w14:textId="77777777" w:rsidR="00F63462" w:rsidRPr="00EE46E5" w:rsidRDefault="00F63462" w:rsidP="00534585">
      <w:pPr>
        <w:pStyle w:val="Nadpis1"/>
        <w:spacing w:before="0"/>
        <w:ind w:left="431" w:hanging="431"/>
        <w:jc w:val="both"/>
      </w:pPr>
      <w:bookmarkStart w:id="13" w:name="_Toc468796038"/>
      <w:bookmarkStart w:id="14" w:name="_Toc464039189"/>
      <w:r w:rsidRPr="00EE46E5">
        <w:t>Dostupnost zadávací dokumentace</w:t>
      </w:r>
      <w:bookmarkEnd w:id="13"/>
      <w:r w:rsidRPr="00EE46E5">
        <w:t xml:space="preserve"> </w:t>
      </w:r>
      <w:bookmarkEnd w:id="14"/>
      <w:r w:rsidR="004316FA">
        <w:t>a dodatečné informace k zadávací dokumentaci</w:t>
      </w:r>
      <w:r w:rsidRPr="00EE46E5">
        <w:t xml:space="preserve"> </w:t>
      </w:r>
    </w:p>
    <w:p w14:paraId="5C9670FF" w14:textId="77777777" w:rsidR="004316FA" w:rsidRDefault="004316FA" w:rsidP="004316FA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Dodavateli</w:t>
      </w:r>
      <w:r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1279C43A" w14:textId="77777777" w:rsidR="004316FA" w:rsidRPr="008A4F6F" w:rsidRDefault="004316FA" w:rsidP="004316F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64699386" w14:textId="77777777"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14D6D32" w14:textId="77777777"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14:paraId="5262F81F" w14:textId="7F5CFC1A"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56890">
        <w:rPr>
          <w:rFonts w:ascii="Arial" w:hAnsi="Arial" w:cs="Arial"/>
          <w:spacing w:val="-4"/>
          <w:sz w:val="22"/>
          <w:szCs w:val="22"/>
        </w:rPr>
        <w:t>,</w:t>
      </w:r>
    </w:p>
    <w:p w14:paraId="39D598C0" w14:textId="77777777" w:rsidR="009462D0" w:rsidRPr="00B27DF3" w:rsidRDefault="009462D0" w:rsidP="009462D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nabídky,</w:t>
      </w:r>
    </w:p>
    <w:p w14:paraId="5251CF45" w14:textId="77777777" w:rsidR="009462D0" w:rsidRDefault="009462D0" w:rsidP="009462D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Vzor čestného prohlášení pro základní kvalifikaci,</w:t>
      </w:r>
    </w:p>
    <w:p w14:paraId="27897BE2" w14:textId="77777777" w:rsidR="009462D0" w:rsidRPr="00B27DF3" w:rsidRDefault="009462D0" w:rsidP="009462D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0626391" w14:textId="7EE3D544" w:rsidR="009462D0" w:rsidRPr="009462D0" w:rsidRDefault="009462D0" w:rsidP="009462D0">
      <w:pPr>
        <w:pStyle w:val="Bntext2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szCs w:val="22"/>
        </w:rPr>
        <w:t>N</w:t>
      </w:r>
      <w:r w:rsidRPr="00B27DF3">
        <w:rPr>
          <w:rFonts w:cs="Arial"/>
          <w:szCs w:val="22"/>
        </w:rPr>
        <w:t>ávrh</w:t>
      </w:r>
      <w:r>
        <w:rPr>
          <w:rFonts w:cs="Arial"/>
          <w:szCs w:val="22"/>
        </w:rPr>
        <w:t xml:space="preserve"> smlouvy</w:t>
      </w:r>
      <w:r w:rsidRPr="00B27DF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 provedení veřejné zakázky – </w:t>
      </w:r>
      <w:r w:rsidRPr="00B27DF3">
        <w:rPr>
          <w:rFonts w:cs="Arial"/>
          <w:szCs w:val="22"/>
        </w:rPr>
        <w:t>o</w:t>
      </w:r>
      <w:r>
        <w:rPr>
          <w:rFonts w:cs="Arial"/>
          <w:szCs w:val="22"/>
        </w:rPr>
        <w:t>bchodní podmínky</w:t>
      </w:r>
      <w:r w:rsidR="00856890">
        <w:rPr>
          <w:rFonts w:cs="Arial"/>
          <w:szCs w:val="22"/>
        </w:rPr>
        <w:t>,</w:t>
      </w:r>
      <w:r>
        <w:rPr>
          <w:rFonts w:cs="Arial"/>
          <w:spacing w:val="-2"/>
          <w:szCs w:val="22"/>
          <w:lang w:eastAsia="ar-SA"/>
        </w:rPr>
        <w:t xml:space="preserve"> </w:t>
      </w:r>
    </w:p>
    <w:p w14:paraId="3992A30B" w14:textId="2F920771" w:rsidR="00903ACD" w:rsidRPr="003113B0" w:rsidRDefault="00A60FB7" w:rsidP="009462D0">
      <w:pPr>
        <w:pStyle w:val="Bntext2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spacing w:val="-2"/>
          <w:szCs w:val="22"/>
          <w:lang w:eastAsia="ar-SA"/>
        </w:rPr>
        <w:t>T</w:t>
      </w:r>
      <w:r w:rsidR="00903ACD" w:rsidRPr="004152A6">
        <w:rPr>
          <w:rFonts w:cs="Arial"/>
          <w:spacing w:val="-2"/>
          <w:szCs w:val="22"/>
          <w:lang w:eastAsia="ar-SA"/>
        </w:rPr>
        <w:t>echnický popis parametrů pro budoucí přepravu NTK a požadované parametry PK</w:t>
      </w:r>
      <w:r w:rsidR="00856890">
        <w:rPr>
          <w:rFonts w:cs="Arial"/>
          <w:spacing w:val="-2"/>
          <w:szCs w:val="22"/>
          <w:lang w:eastAsia="ar-SA"/>
        </w:rPr>
        <w:t>,</w:t>
      </w:r>
    </w:p>
    <w:p w14:paraId="4985B004" w14:textId="7EE9C8FC" w:rsidR="003113B0" w:rsidRPr="003F1E93" w:rsidRDefault="003113B0" w:rsidP="003113B0">
      <w:pPr>
        <w:pStyle w:val="Bntext2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Arial"/>
          <w:szCs w:val="22"/>
        </w:rPr>
      </w:pPr>
      <w:r w:rsidRPr="00E96D7A">
        <w:rPr>
          <w:rFonts w:cs="Arial"/>
          <w:spacing w:val="-2"/>
          <w:szCs w:val="22"/>
          <w:lang w:eastAsia="ar-SA"/>
        </w:rPr>
        <w:t xml:space="preserve">Diagnostika vozovky silnice II/351 Třebíč – křižovatka s II/399, 1. a 2. část </w:t>
      </w:r>
      <w:r>
        <w:rPr>
          <w:rFonts w:cs="Arial"/>
          <w:spacing w:val="-2"/>
          <w:szCs w:val="22"/>
          <w:lang w:eastAsia="ar-SA"/>
        </w:rPr>
        <w:t>(</w:t>
      </w:r>
      <w:proofErr w:type="spellStart"/>
      <w:r>
        <w:rPr>
          <w:rFonts w:cs="Arial"/>
          <w:spacing w:val="-2"/>
          <w:szCs w:val="22"/>
          <w:lang w:eastAsia="ar-SA"/>
        </w:rPr>
        <w:t>Consultest</w:t>
      </w:r>
      <w:proofErr w:type="spellEnd"/>
      <w:r>
        <w:rPr>
          <w:rFonts w:cs="Arial"/>
          <w:spacing w:val="-2"/>
          <w:szCs w:val="22"/>
          <w:lang w:eastAsia="ar-SA"/>
        </w:rPr>
        <w:t xml:space="preserve"> s.r.o., aktualizace 2016)</w:t>
      </w:r>
      <w:r w:rsidR="00856890">
        <w:rPr>
          <w:rFonts w:cs="Arial"/>
          <w:spacing w:val="-2"/>
          <w:szCs w:val="22"/>
          <w:lang w:eastAsia="ar-SA"/>
        </w:rPr>
        <w:t>,</w:t>
      </w:r>
    </w:p>
    <w:p w14:paraId="28BE6D2F" w14:textId="099025F0" w:rsidR="003113B0" w:rsidRPr="00856890" w:rsidRDefault="003113B0" w:rsidP="003113B0">
      <w:pPr>
        <w:pStyle w:val="Bntext2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spacing w:val="-2"/>
          <w:szCs w:val="22"/>
          <w:lang w:eastAsia="ar-SA"/>
        </w:rPr>
        <w:t>Přehledná situace</w:t>
      </w:r>
      <w:r w:rsidR="00401344">
        <w:rPr>
          <w:rFonts w:cs="Arial"/>
          <w:spacing w:val="-2"/>
          <w:szCs w:val="22"/>
          <w:lang w:eastAsia="ar-SA"/>
        </w:rPr>
        <w:t xml:space="preserve"> akce „</w:t>
      </w:r>
      <w:r>
        <w:rPr>
          <w:rFonts w:cs="Arial"/>
          <w:spacing w:val="-2"/>
          <w:szCs w:val="22"/>
          <w:lang w:eastAsia="ar-SA"/>
        </w:rPr>
        <w:t xml:space="preserve">II/351 Třebíč – </w:t>
      </w:r>
      <w:proofErr w:type="gramStart"/>
      <w:r>
        <w:rPr>
          <w:rFonts w:cs="Arial"/>
          <w:spacing w:val="-2"/>
          <w:szCs w:val="22"/>
          <w:lang w:eastAsia="ar-SA"/>
        </w:rPr>
        <w:t>křiž. s II/399</w:t>
      </w:r>
      <w:proofErr w:type="gramEnd"/>
      <w:r w:rsidR="00401344">
        <w:rPr>
          <w:rFonts w:cs="Arial"/>
          <w:spacing w:val="-2"/>
          <w:szCs w:val="22"/>
          <w:lang w:eastAsia="ar-SA"/>
        </w:rPr>
        <w:t>“</w:t>
      </w:r>
      <w:r>
        <w:rPr>
          <w:rFonts w:cs="Arial"/>
          <w:spacing w:val="-2"/>
          <w:szCs w:val="22"/>
          <w:lang w:eastAsia="ar-SA"/>
        </w:rPr>
        <w:t xml:space="preserve"> (s rozdělením na 2 části)</w:t>
      </w:r>
      <w:r w:rsidR="00B91FA2">
        <w:rPr>
          <w:rFonts w:cs="Arial"/>
          <w:spacing w:val="-2"/>
          <w:szCs w:val="22"/>
          <w:lang w:eastAsia="ar-SA"/>
        </w:rPr>
        <w:t xml:space="preserve">, </w:t>
      </w:r>
    </w:p>
    <w:p w14:paraId="2C6F74D9" w14:textId="2824260C" w:rsidR="0040447B" w:rsidRPr="00DC39FE" w:rsidRDefault="00856890" w:rsidP="0040447B">
      <w:pPr>
        <w:pStyle w:val="Nzev"/>
        <w:numPr>
          <w:ilvl w:val="0"/>
          <w:numId w:val="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</w:t>
      </w:r>
      <w:r w:rsidR="0040447B">
        <w:rPr>
          <w:rFonts w:ascii="Arial" w:hAnsi="Arial" w:cs="Arial"/>
          <w:b w:val="0"/>
          <w:sz w:val="22"/>
          <w:szCs w:val="22"/>
        </w:rPr>
        <w:t xml:space="preserve">ozpracovaná část </w:t>
      </w:r>
      <w:r w:rsidR="0040447B" w:rsidRPr="008E70B3">
        <w:rPr>
          <w:rFonts w:ascii="Arial" w:hAnsi="Arial" w:cs="Arial"/>
          <w:b w:val="0"/>
          <w:sz w:val="22"/>
          <w:szCs w:val="22"/>
        </w:rPr>
        <w:t>projektov</w:t>
      </w:r>
      <w:r w:rsidR="0040447B">
        <w:rPr>
          <w:rFonts w:ascii="Arial" w:hAnsi="Arial" w:cs="Arial"/>
          <w:b w:val="0"/>
          <w:sz w:val="22"/>
          <w:szCs w:val="22"/>
        </w:rPr>
        <w:t>é</w:t>
      </w:r>
      <w:r w:rsidR="0040447B" w:rsidRPr="008E70B3">
        <w:rPr>
          <w:rFonts w:ascii="Arial" w:hAnsi="Arial" w:cs="Arial"/>
          <w:b w:val="0"/>
          <w:sz w:val="22"/>
          <w:szCs w:val="22"/>
        </w:rPr>
        <w:t xml:space="preserve"> dokumentace na akci „II/351 Třebíč – </w:t>
      </w:r>
      <w:proofErr w:type="gramStart"/>
      <w:r w:rsidR="0040447B" w:rsidRPr="008E70B3">
        <w:rPr>
          <w:rFonts w:ascii="Arial" w:hAnsi="Arial" w:cs="Arial"/>
          <w:b w:val="0"/>
          <w:sz w:val="22"/>
          <w:szCs w:val="22"/>
        </w:rPr>
        <w:t>křiž. s II/399</w:t>
      </w:r>
      <w:proofErr w:type="gramEnd"/>
      <w:r w:rsidR="0040447B" w:rsidRPr="008E70B3">
        <w:rPr>
          <w:rFonts w:ascii="Arial" w:hAnsi="Arial" w:cs="Arial"/>
          <w:b w:val="0"/>
          <w:sz w:val="22"/>
          <w:szCs w:val="22"/>
        </w:rPr>
        <w:t xml:space="preserve">, </w:t>
      </w:r>
      <w:r w:rsidR="0040447B">
        <w:rPr>
          <w:rFonts w:ascii="Arial" w:hAnsi="Arial" w:cs="Arial"/>
          <w:b w:val="0"/>
          <w:sz w:val="22"/>
          <w:szCs w:val="22"/>
        </w:rPr>
        <w:t>2</w:t>
      </w:r>
      <w:r w:rsidR="0040447B" w:rsidRPr="008E70B3">
        <w:rPr>
          <w:rFonts w:ascii="Arial" w:hAnsi="Arial" w:cs="Arial"/>
          <w:b w:val="0"/>
          <w:sz w:val="22"/>
          <w:szCs w:val="22"/>
        </w:rPr>
        <w:t>. část“ (201</w:t>
      </w:r>
      <w:r w:rsidR="0040447B">
        <w:rPr>
          <w:rFonts w:ascii="Arial" w:hAnsi="Arial" w:cs="Arial"/>
          <w:b w:val="0"/>
          <w:sz w:val="22"/>
          <w:szCs w:val="22"/>
        </w:rPr>
        <w:t>6-2017</w:t>
      </w:r>
      <w:r w:rsidR="0040447B" w:rsidRPr="008E70B3">
        <w:rPr>
          <w:rFonts w:ascii="Arial" w:hAnsi="Arial" w:cs="Arial"/>
          <w:b w:val="0"/>
          <w:sz w:val="22"/>
          <w:szCs w:val="22"/>
        </w:rPr>
        <w:t xml:space="preserve">, </w:t>
      </w:r>
      <w:r w:rsidR="0040447B">
        <w:rPr>
          <w:rFonts w:ascii="Arial" w:hAnsi="Arial" w:cs="Arial"/>
          <w:b w:val="0"/>
          <w:sz w:val="22"/>
          <w:szCs w:val="22"/>
        </w:rPr>
        <w:t xml:space="preserve">DUR, </w:t>
      </w:r>
      <w:r w:rsidR="0040447B" w:rsidRPr="008E70B3">
        <w:rPr>
          <w:rFonts w:ascii="Arial" w:hAnsi="Arial" w:cs="Arial"/>
          <w:b w:val="0"/>
          <w:sz w:val="22"/>
          <w:szCs w:val="22"/>
        </w:rPr>
        <w:t>DSP + PDPS</w:t>
      </w:r>
      <w:r w:rsidR="0040447B">
        <w:rPr>
          <w:rFonts w:ascii="Arial" w:hAnsi="Arial" w:cs="Arial"/>
          <w:b w:val="0"/>
          <w:sz w:val="22"/>
          <w:szCs w:val="22"/>
        </w:rPr>
        <w:t xml:space="preserve"> včetně zaměření</w:t>
      </w:r>
      <w:r w:rsidR="0040447B" w:rsidRPr="008E70B3">
        <w:rPr>
          <w:rFonts w:ascii="Arial" w:hAnsi="Arial" w:cs="Arial"/>
          <w:b w:val="0"/>
          <w:sz w:val="22"/>
          <w:szCs w:val="22"/>
        </w:rPr>
        <w:t>, AF-CITYPLAN s.r.o., Magistrů 1275/13, 140 00, Praha, IČO 47307218)</w:t>
      </w:r>
      <w:ins w:id="15" w:author="Procházková Lenka Bc." w:date="2019-08-02T10:05:00Z">
        <w:r>
          <w:rPr>
            <w:rFonts w:ascii="Arial" w:hAnsi="Arial" w:cs="Arial"/>
            <w:b w:val="0"/>
            <w:sz w:val="22"/>
            <w:szCs w:val="22"/>
          </w:rPr>
          <w:t>.</w:t>
        </w:r>
      </w:ins>
      <w:r w:rsidR="0040447B" w:rsidRPr="008E70B3">
        <w:rPr>
          <w:rFonts w:ascii="Arial" w:hAnsi="Arial" w:cs="Arial"/>
          <w:b w:val="0"/>
          <w:sz w:val="22"/>
          <w:szCs w:val="22"/>
        </w:rPr>
        <w:t xml:space="preserve"> </w:t>
      </w:r>
    </w:p>
    <w:p w14:paraId="6DA21ED4" w14:textId="77777777" w:rsidR="009462D0" w:rsidRDefault="009462D0" w:rsidP="009462D0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adavateli písemně vysvětlení zadávací dokumentace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 </w:t>
      </w:r>
    </w:p>
    <w:p w14:paraId="7F8598A2" w14:textId="77777777" w:rsidR="009462D0" w:rsidRPr="00F33912" w:rsidRDefault="009462D0" w:rsidP="009462D0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433D752A" w14:textId="77777777" w:rsidR="009462D0" w:rsidRPr="0085066B" w:rsidRDefault="009462D0" w:rsidP="009462D0">
      <w:pPr>
        <w:pStyle w:val="bntext"/>
        <w:spacing w:line="288" w:lineRule="auto"/>
        <w:rPr>
          <w:spacing w:val="-6"/>
          <w:sz w:val="4"/>
          <w:szCs w:val="4"/>
        </w:rPr>
      </w:pPr>
    </w:p>
    <w:p w14:paraId="27C49EE8" w14:textId="77777777" w:rsidR="009462D0" w:rsidRPr="001172AC" w:rsidRDefault="009462D0" w:rsidP="009462D0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Odbor dopravy a silničního hospodářství, Žižkova 1882/57, 587 33 Jihlava.</w:t>
      </w:r>
    </w:p>
    <w:p w14:paraId="3D10EB2B" w14:textId="77777777" w:rsidR="009462D0" w:rsidRPr="001172AC" w:rsidRDefault="009462D0" w:rsidP="009462D0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 xml:space="preserve">Kontaktní osoba: Bc. Lenka Procházková, kancelář č. C 2.28, tel. 564 602 378, e-mail: </w:t>
      </w:r>
      <w:hyperlink r:id="rId9" w:history="1">
        <w:r w:rsidRPr="001172AC">
          <w:rPr>
            <w:rStyle w:val="Hypertextovodkaz"/>
            <w:spacing w:val="-6"/>
            <w:szCs w:val="22"/>
          </w:rPr>
          <w:t>prochazkova.l@kr-vysocina.cz.</w:t>
        </w:r>
      </w:hyperlink>
    </w:p>
    <w:p w14:paraId="4D1AB600" w14:textId="77777777" w:rsidR="009462D0" w:rsidRDefault="009462D0" w:rsidP="009462D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>
        <w:rPr>
          <w:rFonts w:ascii="Arial" w:hAnsi="Arial" w:cs="Arial"/>
          <w:spacing w:val="6"/>
          <w:sz w:val="22"/>
          <w:szCs w:val="22"/>
        </w:rPr>
        <w:t>že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dodavatel</w:t>
      </w:r>
      <w:r>
        <w:rPr>
          <w:rFonts w:ascii="Arial" w:hAnsi="Arial" w:cs="Arial"/>
          <w:spacing w:val="6"/>
          <w:sz w:val="22"/>
          <w:szCs w:val="22"/>
        </w:rPr>
        <w:t>i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vysvětlení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14C4EEA0" w14:textId="77777777"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620334AF" w14:textId="77777777" w:rsidR="00F63462" w:rsidRPr="00EE46E5" w:rsidRDefault="009462D0" w:rsidP="00740998">
      <w:pPr>
        <w:pStyle w:val="Nadpis1"/>
        <w:spacing w:after="0"/>
        <w:ind w:left="431" w:hanging="431"/>
      </w:pPr>
      <w:r>
        <w:t>Požadavky na způsob zpracování nabídkové ceny</w:t>
      </w:r>
    </w:p>
    <w:p w14:paraId="3008FF22" w14:textId="77777777" w:rsidR="009462D0" w:rsidRDefault="009462D0" w:rsidP="009462D0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14:paraId="643081DB" w14:textId="77777777" w:rsidR="009462D0" w:rsidRPr="00857C80" w:rsidRDefault="009462D0" w:rsidP="009462D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3F2ABD7" w14:textId="77777777" w:rsidR="009462D0" w:rsidRPr="00857C80" w:rsidRDefault="009462D0" w:rsidP="009462D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FB7258D" w14:textId="77777777" w:rsidR="009462D0" w:rsidRDefault="009462D0" w:rsidP="009462D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3028993F" w14:textId="77777777" w:rsidR="009462D0" w:rsidRPr="00CC65BB" w:rsidRDefault="009462D0" w:rsidP="009462D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08BC5A7" w14:textId="77777777" w:rsidR="009462D0" w:rsidRPr="0085066B" w:rsidRDefault="009462D0" w:rsidP="009462D0">
      <w:pPr>
        <w:pStyle w:val="Bntext2"/>
        <w:spacing w:before="120" w:line="288" w:lineRule="auto"/>
        <w:ind w:left="0"/>
        <w:rPr>
          <w:rFonts w:eastAsia="MS Mincho" w:cs="Arial"/>
          <w:b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  <w:r w:rsidRPr="0085066B">
        <w:rPr>
          <w:rFonts w:eastAsia="MS Mincho" w:cs="Arial"/>
          <w:b/>
          <w:szCs w:val="22"/>
        </w:rPr>
        <w:t>Nabídková cena v této skladbě bude uvedena v návrhu smluvních obchodních podmínek.</w:t>
      </w:r>
    </w:p>
    <w:p w14:paraId="2D2A6140" w14:textId="77777777" w:rsidR="009462D0" w:rsidRPr="00903B63" w:rsidRDefault="009462D0" w:rsidP="009462D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4DE195F6" w14:textId="77777777" w:rsidR="009462D0" w:rsidRDefault="009462D0" w:rsidP="009462D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14:paraId="6242E3AB" w14:textId="77777777" w:rsidR="009462D0" w:rsidRDefault="009462D0" w:rsidP="009462D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>předpokládaný výkon činností (v hodinách) za vypracování jednotlivých částí projektové dokumentace</w:t>
      </w:r>
      <w:r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  <w:r w:rsidRPr="006F4FDE">
        <w:rPr>
          <w:rFonts w:cs="Arial"/>
          <w:szCs w:val="22"/>
        </w:rPr>
        <w:t>Součet ocenění jednotlivých činností uvedených v cenové nabídce bude totožný s nabídkovou ce</w:t>
      </w:r>
      <w:r>
        <w:rPr>
          <w:rFonts w:cs="Arial"/>
          <w:szCs w:val="22"/>
        </w:rPr>
        <w:t xml:space="preserve">nou uvedenou </w:t>
      </w:r>
      <w:r w:rsidRPr="006F4FDE">
        <w:rPr>
          <w:rFonts w:cs="Arial"/>
          <w:szCs w:val="22"/>
        </w:rPr>
        <w:t>v návrhu smlouvy o provedení veřejné zakázky.</w:t>
      </w:r>
    </w:p>
    <w:p w14:paraId="3B250724" w14:textId="77777777" w:rsidR="00370030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168FB8C3" w14:textId="77777777" w:rsidR="00AA1ED1" w:rsidRDefault="00AA1ED1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22AFCBA9" w14:textId="77777777" w:rsidR="00AA1ED1" w:rsidRDefault="00AA1ED1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4D24DC6C" w14:textId="77777777" w:rsidR="00AA1ED1" w:rsidRPr="00E8646A" w:rsidRDefault="00AA1ED1" w:rsidP="00534585">
      <w:pPr>
        <w:pStyle w:val="Nadpis1"/>
        <w:spacing w:after="0"/>
        <w:ind w:left="431" w:hanging="431"/>
        <w:jc w:val="both"/>
      </w:pPr>
      <w:r w:rsidRPr="00E8646A">
        <w:t>Požadavky na formu a způsob zpracování nabídky, obsahové členění a její předložení</w:t>
      </w:r>
    </w:p>
    <w:p w14:paraId="1A2906C2" w14:textId="77777777" w:rsidR="00AA1ED1" w:rsidRPr="0077208E" w:rsidRDefault="00AA1ED1" w:rsidP="00AA1ED1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>
        <w:rPr>
          <w:rFonts w:ascii="Arial" w:hAnsi="Arial" w:cs="Arial"/>
          <w:bCs/>
          <w:spacing w:val="2"/>
          <w:sz w:val="22"/>
          <w:szCs w:val="22"/>
        </w:rPr>
        <w:t>e</w:t>
      </w:r>
      <w:r w:rsidRPr="00DA6CDE">
        <w:rPr>
          <w:rFonts w:ascii="Arial" w:hAnsi="Arial" w:cs="Arial"/>
          <w:bCs/>
          <w:spacing w:val="2"/>
          <w:sz w:val="22"/>
          <w:szCs w:val="22"/>
        </w:rPr>
        <w:t>, aby dodavatel podal sv</w:t>
      </w:r>
      <w:r>
        <w:rPr>
          <w:rFonts w:ascii="Arial" w:hAnsi="Arial" w:cs="Arial"/>
          <w:bCs/>
          <w:spacing w:val="2"/>
          <w:sz w:val="22"/>
          <w:szCs w:val="22"/>
        </w:rPr>
        <w:t>ou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>
        <w:rPr>
          <w:rFonts w:ascii="Arial" w:hAnsi="Arial" w:cs="Arial"/>
          <w:bCs/>
          <w:spacing w:val="2"/>
          <w:sz w:val="22"/>
          <w:szCs w:val="22"/>
        </w:rPr>
        <w:t>u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 v řádně uzavřené obálce,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</w:t>
      </w:r>
      <w:r w:rsidRPr="00E20786">
        <w:rPr>
          <w:rFonts w:ascii="Arial" w:hAnsi="Arial" w:cs="Arial"/>
          <w:bCs/>
          <w:spacing w:val="-4"/>
          <w:sz w:val="22"/>
          <w:szCs w:val="22"/>
        </w:rPr>
        <w:t xml:space="preserve">zakázky - </w:t>
      </w:r>
      <w:r w:rsidRPr="00E20786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Pr="00AA1ED1">
        <w:rPr>
          <w:rFonts w:ascii="Arial" w:hAnsi="Arial" w:cs="Arial"/>
          <w:b/>
          <w:sz w:val="22"/>
          <w:szCs w:val="22"/>
        </w:rPr>
        <w:t xml:space="preserve">II/351 Třebíč – </w:t>
      </w:r>
      <w:proofErr w:type="gramStart"/>
      <w:r w:rsidRPr="00AA1ED1">
        <w:rPr>
          <w:rFonts w:ascii="Arial" w:hAnsi="Arial" w:cs="Arial"/>
          <w:b/>
          <w:sz w:val="22"/>
          <w:szCs w:val="22"/>
        </w:rPr>
        <w:t>křiž. s II/399</w:t>
      </w:r>
      <w:proofErr w:type="gramEnd"/>
      <w:r w:rsidRPr="00AA1ED1">
        <w:rPr>
          <w:rFonts w:ascii="Arial" w:hAnsi="Arial" w:cs="Arial"/>
          <w:b/>
          <w:sz w:val="22"/>
          <w:szCs w:val="22"/>
        </w:rPr>
        <w:t>, 2. část, PD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F33912">
        <w:rPr>
          <w:rFonts w:ascii="Arial" w:hAnsi="Arial" w:cs="Arial"/>
          <w:bCs/>
          <w:sz w:val="22"/>
          <w:szCs w:val="22"/>
        </w:rPr>
        <w:t>a obchod</w:t>
      </w:r>
      <w:r>
        <w:rPr>
          <w:rFonts w:ascii="Arial" w:hAnsi="Arial" w:cs="Arial"/>
          <w:bCs/>
          <w:sz w:val="22"/>
          <w:szCs w:val="22"/>
        </w:rPr>
        <w:t xml:space="preserve">ním jménem </w:t>
      </w:r>
      <w:r>
        <w:rPr>
          <w:rFonts w:ascii="Arial" w:hAnsi="Arial" w:cs="Arial"/>
          <w:bCs/>
          <w:spacing w:val="-4"/>
          <w:sz w:val="22"/>
          <w:szCs w:val="22"/>
        </w:rPr>
        <w:t>dodavatele</w:t>
      </w:r>
      <w:r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adresy, na niž je možné zaslat oznámení o tom, že nabídka byla podána po uplynutí</w:t>
      </w:r>
      <w:r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32F50D0E" w14:textId="77777777" w:rsidR="00AA1ED1" w:rsidRPr="0053473C" w:rsidRDefault="00AA1ED1" w:rsidP="00AA1ED1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7E029DFC" w14:textId="77777777" w:rsidR="00AA1ED1" w:rsidRDefault="00AA1ED1" w:rsidP="00AA1ED1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</w:t>
      </w:r>
      <w:r>
        <w:rPr>
          <w:rFonts w:ascii="Arial" w:hAnsi="Arial" w:cs="Arial"/>
          <w:bCs/>
          <w:sz w:val="22"/>
          <w:szCs w:val="22"/>
        </w:rPr>
        <w:t>ed</w:t>
      </w:r>
      <w:r w:rsidRPr="0053473C">
        <w:rPr>
          <w:rFonts w:ascii="Arial" w:hAnsi="Arial" w:cs="Arial"/>
          <w:bCs/>
          <w:sz w:val="22"/>
          <w:szCs w:val="22"/>
        </w:rPr>
        <w:t xml:space="preserve">ložit v nabídce originál nebo ověřenou kopii </w:t>
      </w:r>
      <w:r>
        <w:rPr>
          <w:rFonts w:ascii="Arial" w:hAnsi="Arial" w:cs="Arial"/>
          <w:bCs/>
          <w:sz w:val="22"/>
          <w:szCs w:val="22"/>
        </w:rPr>
        <w:t>písemného závazku, ze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</w:t>
      </w:r>
      <w:r>
        <w:rPr>
          <w:rFonts w:ascii="Arial" w:hAnsi="Arial" w:cs="Arial"/>
          <w:bCs/>
          <w:sz w:val="22"/>
          <w:szCs w:val="22"/>
        </w:rPr>
        <w:t>ích z veřejné zakázky. Příslušný 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573CCD3" w14:textId="77777777" w:rsidR="00AA1ED1" w:rsidRPr="00F33912" w:rsidRDefault="00AA1ED1" w:rsidP="00AA1ED1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 xml:space="preserve">Dodavatel musí vypracovat nabídku v požadovaném rozsahu a členění, v souladu s vyhlášenými podmínkami veřejné zakázky a dalšími pokyny uvedenými v zadávací dokumentaci. </w:t>
      </w:r>
    </w:p>
    <w:p w14:paraId="0685934C" w14:textId="77777777" w:rsidR="00AA1ED1" w:rsidRDefault="00AA1ED1" w:rsidP="00AA1ED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 řízení.</w:t>
      </w:r>
    </w:p>
    <w:p w14:paraId="4D707984" w14:textId="77777777" w:rsidR="00AA1ED1" w:rsidRPr="008A4F6F" w:rsidRDefault="00AA1ED1" w:rsidP="00AA1ED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použije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EF28B8D" w14:textId="77777777" w:rsidR="00AA1ED1" w:rsidRPr="008A4F6F" w:rsidRDefault="00AA1ED1" w:rsidP="00AA1ED1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Pr="00B71C55">
        <w:rPr>
          <w:rFonts w:ascii="Arial" w:hAnsi="Arial" w:cs="Arial"/>
          <w:spacing w:val="-4"/>
          <w:sz w:val="22"/>
          <w:szCs w:val="22"/>
        </w:rPr>
        <w:t xml:space="preserve"> (</w:t>
      </w:r>
      <w:r>
        <w:rPr>
          <w:rFonts w:ascii="Arial" w:hAnsi="Arial" w:cs="Arial"/>
          <w:spacing w:val="-4"/>
          <w:sz w:val="22"/>
          <w:szCs w:val="22"/>
        </w:rPr>
        <w:t>p</w:t>
      </w:r>
      <w:r w:rsidRPr="00B71C55">
        <w:rPr>
          <w:rFonts w:ascii="Arial" w:hAnsi="Arial" w:cs="Arial"/>
          <w:spacing w:val="-4"/>
          <w:sz w:val="22"/>
          <w:szCs w:val="22"/>
        </w:rPr>
        <w:t>ro předložení poskytuj</w:t>
      </w:r>
      <w:r>
        <w:rPr>
          <w:rFonts w:ascii="Arial" w:hAnsi="Arial" w:cs="Arial"/>
          <w:spacing w:val="-4"/>
          <w:sz w:val="22"/>
          <w:szCs w:val="22"/>
        </w:rPr>
        <w:t>e</w:t>
      </w:r>
      <w:r w:rsidRPr="00B71C55">
        <w:rPr>
          <w:rFonts w:ascii="Arial" w:hAnsi="Arial" w:cs="Arial"/>
          <w:spacing w:val="-4"/>
          <w:sz w:val="22"/>
          <w:szCs w:val="22"/>
        </w:rPr>
        <w:t xml:space="preserve"> zadavatel závazný vzor </w:t>
      </w:r>
      <w:r>
        <w:rPr>
          <w:rFonts w:ascii="Arial" w:hAnsi="Arial" w:cs="Arial"/>
          <w:spacing w:val="-4"/>
          <w:sz w:val="22"/>
          <w:szCs w:val="22"/>
        </w:rPr>
        <w:t>k</w:t>
      </w:r>
      <w:r w:rsidRPr="00B71C55">
        <w:rPr>
          <w:rFonts w:ascii="Arial" w:hAnsi="Arial" w:cs="Arial"/>
          <w:spacing w:val="-4"/>
          <w:sz w:val="22"/>
          <w:szCs w:val="22"/>
        </w:rPr>
        <w:t>rycího listu nabídky</w:t>
      </w:r>
      <w:r w:rsidRPr="00D20A5A">
        <w:rPr>
          <w:rFonts w:ascii="Arial" w:hAnsi="Arial" w:cs="Arial"/>
          <w:spacing w:val="-4"/>
          <w:sz w:val="22"/>
          <w:szCs w:val="22"/>
        </w:rPr>
        <w:t xml:space="preserve">, </w:t>
      </w:r>
      <w:r>
        <w:rPr>
          <w:rFonts w:ascii="Arial" w:hAnsi="Arial" w:cs="Arial"/>
          <w:spacing w:val="-4"/>
          <w:sz w:val="22"/>
          <w:szCs w:val="22"/>
        </w:rPr>
        <w:t>jež je součástí</w:t>
      </w:r>
      <w:r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zadávací dokumentace</w:t>
      </w:r>
      <w:r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Pr="00777978">
        <w:rPr>
          <w:rFonts w:ascii="Arial" w:hAnsi="Arial" w:cs="Arial"/>
          <w:sz w:val="22"/>
          <w:szCs w:val="22"/>
        </w:rPr>
        <w:t xml:space="preserve"> název </w:t>
      </w:r>
      <w:r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>
        <w:rPr>
          <w:rFonts w:ascii="Arial" w:hAnsi="Arial" w:cs="Arial"/>
          <w:spacing w:val="-2"/>
          <w:sz w:val="22"/>
          <w:szCs w:val="22"/>
        </w:rPr>
        <w:t>dodavatele</w:t>
      </w:r>
      <w:r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</w:p>
    <w:p w14:paraId="69E08ED1" w14:textId="77777777" w:rsidR="00AA1ED1" w:rsidRPr="008A4F6F" w:rsidRDefault="00AA1ED1" w:rsidP="00AA1ED1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66D3C5A9" w14:textId="77777777" w:rsidR="00AA1ED1" w:rsidRPr="00B71C55" w:rsidRDefault="00AA1ED1" w:rsidP="00AA1ED1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Pr="00FF0BDC"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je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>
        <w:rPr>
          <w:rFonts w:ascii="Arial" w:hAnsi="Arial" w:cs="Arial"/>
          <w:bCs/>
          <w:i/>
          <w:iCs/>
          <w:sz w:val="22"/>
          <w:szCs w:val="22"/>
        </w:rPr>
        <w:t>ou zadávací dokumentace),</w:t>
      </w:r>
    </w:p>
    <w:p w14:paraId="6552C726" w14:textId="77777777" w:rsidR="00AA1ED1" w:rsidRPr="00B71C55" w:rsidRDefault="00AA1ED1" w:rsidP="00AA1ED1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33AEE614" w14:textId="77777777" w:rsidR="00AA1ED1" w:rsidRDefault="00AA1ED1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57BD6EF9" w14:textId="77777777" w:rsidR="00AA1ED1" w:rsidRDefault="00AA1ED1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19571AE7" w14:textId="77777777" w:rsidR="00AA1ED1" w:rsidRPr="00F37AAE" w:rsidRDefault="00AA1ED1" w:rsidP="00AA1ED1">
      <w:pPr>
        <w:pStyle w:val="Nadpis1"/>
        <w:spacing w:after="0"/>
        <w:ind w:left="431" w:hanging="431"/>
      </w:pPr>
      <w:bookmarkStart w:id="16" w:name="_Toc464039186"/>
      <w:bookmarkStart w:id="17" w:name="_Toc468796045"/>
      <w:r w:rsidRPr="00F37AAE">
        <w:t>Termín a místo podání nabídek</w:t>
      </w:r>
      <w:bookmarkEnd w:id="16"/>
      <w:r w:rsidRPr="00F37AAE">
        <w:t xml:space="preserve"> veřejné zakázky</w:t>
      </w:r>
      <w:bookmarkEnd w:id="17"/>
    </w:p>
    <w:p w14:paraId="3DAFDE98" w14:textId="3905365C" w:rsidR="00AA1ED1" w:rsidRPr="008162FC" w:rsidRDefault="00AA1ED1" w:rsidP="00AA1ED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F0B65">
        <w:rPr>
          <w:rFonts w:ascii="Arial" w:hAnsi="Arial" w:cs="Arial"/>
          <w:b/>
          <w:sz w:val="22"/>
          <w:szCs w:val="22"/>
        </w:rPr>
        <w:t xml:space="preserve">do </w:t>
      </w:r>
      <w:r w:rsidR="00BD7462">
        <w:rPr>
          <w:rFonts w:ascii="Arial" w:hAnsi="Arial" w:cs="Arial"/>
          <w:b/>
          <w:sz w:val="22"/>
          <w:szCs w:val="22"/>
        </w:rPr>
        <w:t>2</w:t>
      </w:r>
      <w:r w:rsidR="006E21E1">
        <w:rPr>
          <w:rFonts w:ascii="Arial" w:hAnsi="Arial" w:cs="Arial"/>
          <w:b/>
          <w:sz w:val="22"/>
          <w:szCs w:val="22"/>
        </w:rPr>
        <w:t>6</w:t>
      </w:r>
      <w:bookmarkStart w:id="18" w:name="_GoBack"/>
      <w:bookmarkEnd w:id="18"/>
      <w:r w:rsidRPr="00AF0B65">
        <w:rPr>
          <w:rFonts w:ascii="Arial" w:hAnsi="Arial" w:cs="Arial"/>
          <w:b/>
          <w:sz w:val="22"/>
          <w:szCs w:val="22"/>
        </w:rPr>
        <w:t xml:space="preserve">. </w:t>
      </w:r>
      <w:r w:rsidR="00BD7462">
        <w:rPr>
          <w:rFonts w:ascii="Arial" w:hAnsi="Arial" w:cs="Arial"/>
          <w:b/>
          <w:sz w:val="22"/>
          <w:szCs w:val="22"/>
        </w:rPr>
        <w:t>8</w:t>
      </w:r>
      <w:r w:rsidRPr="00AF0B65">
        <w:rPr>
          <w:rFonts w:ascii="Arial" w:hAnsi="Arial" w:cs="Arial"/>
          <w:b/>
          <w:sz w:val="22"/>
          <w:szCs w:val="22"/>
        </w:rPr>
        <w:t>. 2019</w:t>
      </w:r>
      <w:r>
        <w:rPr>
          <w:rFonts w:ascii="Arial" w:hAnsi="Arial" w:cs="Arial"/>
          <w:b/>
          <w:sz w:val="22"/>
          <w:szCs w:val="22"/>
        </w:rPr>
        <w:t xml:space="preserve"> do 12</w:t>
      </w:r>
      <w:r w:rsidRPr="00940232">
        <w:rPr>
          <w:rFonts w:ascii="Arial" w:hAnsi="Arial" w:cs="Arial"/>
          <w:b/>
          <w:sz w:val="22"/>
          <w:szCs w:val="22"/>
        </w:rPr>
        <w:t>:00 hod</w:t>
      </w:r>
      <w:r>
        <w:rPr>
          <w:rFonts w:ascii="Arial" w:hAnsi="Arial" w:cs="Arial"/>
          <w:b/>
          <w:sz w:val="22"/>
          <w:szCs w:val="22"/>
        </w:rPr>
        <w:t xml:space="preserve">. </w:t>
      </w:r>
    </w:p>
    <w:p w14:paraId="1EFB3C6C" w14:textId="77777777" w:rsidR="00AA1ED1" w:rsidRDefault="00AA1ED1" w:rsidP="00AA1ED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 xml:space="preserve">Nabídky je možné doručit poštou nebo osobně každý pracovní den na podatelnu </w:t>
      </w:r>
      <w:proofErr w:type="gramStart"/>
      <w:r w:rsidRPr="005F63B0">
        <w:rPr>
          <w:rFonts w:ascii="Arial" w:hAnsi="Arial" w:cs="Arial"/>
          <w:spacing w:val="2"/>
          <w:sz w:val="22"/>
          <w:szCs w:val="22"/>
        </w:rPr>
        <w:t>zadavatele</w:t>
      </w:r>
      <w:r>
        <w:rPr>
          <w:rFonts w:ascii="Arial" w:hAnsi="Arial" w:cs="Arial"/>
          <w:spacing w:val="2"/>
          <w:sz w:val="22"/>
          <w:szCs w:val="22"/>
        </w:rPr>
        <w:t xml:space="preserve">  </w:t>
      </w:r>
      <w:r w:rsidRPr="005F63B0">
        <w:rPr>
          <w:rFonts w:ascii="Arial" w:hAnsi="Arial" w:cs="Arial"/>
          <w:sz w:val="22"/>
          <w:szCs w:val="22"/>
        </w:rPr>
        <w:t>na</w:t>
      </w:r>
      <w:proofErr w:type="gramEnd"/>
      <w:r w:rsidRPr="005F63B0">
        <w:rPr>
          <w:rFonts w:ascii="Arial" w:hAnsi="Arial" w:cs="Arial"/>
          <w:sz w:val="22"/>
          <w:szCs w:val="22"/>
        </w:rPr>
        <w:t xml:space="preserve"> adrese: Krajský úřad Kraje Vysočina, Žižkova 1882/57, 587 33 Jihlava, v době od 8.00 hod. do 13.00 hod., v pondělí a ve středu od 8.00 hod. do 17.00 hod.</w:t>
      </w:r>
    </w:p>
    <w:p w14:paraId="2749AE7D" w14:textId="77777777" w:rsidR="00A77D3F" w:rsidRDefault="00A77D3F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0B7AE2D" w14:textId="77777777" w:rsidR="00BD7462" w:rsidRPr="008950B1" w:rsidRDefault="00BD7462" w:rsidP="00BD7462">
      <w:pPr>
        <w:pStyle w:val="Nadpis1"/>
        <w:spacing w:after="0"/>
        <w:ind w:left="431" w:hanging="431"/>
      </w:pPr>
      <w:r w:rsidRPr="008950B1">
        <w:t>Předložení cenové nabídky</w:t>
      </w:r>
    </w:p>
    <w:p w14:paraId="31A1DA1A" w14:textId="77777777" w:rsidR="00BD7462" w:rsidRDefault="00BD7462" w:rsidP="00BD7462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14:paraId="2938E48C" w14:textId="77777777" w:rsidR="00BD7462" w:rsidRDefault="00BD7462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6A4A52E" w14:textId="77777777"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19" w:name="_Toc464039191"/>
      <w:bookmarkStart w:id="20" w:name="_Toc468796050"/>
      <w:r w:rsidRPr="00EE46E5">
        <w:t>Hodnocení nabídek</w:t>
      </w:r>
      <w:bookmarkEnd w:id="19"/>
      <w:bookmarkEnd w:id="20"/>
    </w:p>
    <w:p w14:paraId="756192C6" w14:textId="77777777" w:rsidR="00BD7462" w:rsidRDefault="00BD7462" w:rsidP="00BD7462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zástupcem zadavatele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166DB2">
        <w:rPr>
          <w:rFonts w:ascii="Arial" w:hAnsi="Arial" w:cs="Arial"/>
          <w:spacing w:val="-2"/>
          <w:w w:val="102"/>
          <w:sz w:val="22"/>
          <w:szCs w:val="22"/>
        </w:rPr>
        <w:t xml:space="preserve">kritéria – nejnižší nabídkové ceny bez DPH.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 xml:space="preserve">V případě rovnosti nejnižších </w:t>
      </w:r>
      <w:r>
        <w:rPr>
          <w:rFonts w:ascii="Arial" w:hAnsi="Arial" w:cs="Arial"/>
          <w:spacing w:val="-2"/>
          <w:w w:val="102"/>
          <w:sz w:val="22"/>
          <w:szCs w:val="22"/>
        </w:rPr>
        <w:t xml:space="preserve">celkových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3B48B78E" w14:textId="77777777" w:rsidR="00163B7E" w:rsidRPr="00344E72" w:rsidRDefault="00BD7462" w:rsidP="00D81FA9">
      <w:pPr>
        <w:pStyle w:val="Nadpis1"/>
        <w:spacing w:before="600"/>
        <w:ind w:left="431" w:hanging="431"/>
      </w:pPr>
      <w:r>
        <w:t>Místo plnění veřejné zakázky a prohlídka místa plnění</w:t>
      </w:r>
    </w:p>
    <w:p w14:paraId="6FB6A5B7" w14:textId="77777777" w:rsidR="00BD7462" w:rsidRPr="008A4F6F" w:rsidRDefault="00BD7462" w:rsidP="00BD7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4D00433C" w14:textId="77777777"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1E20220D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51C70A9D" w14:textId="77777777" w:rsidR="00F63462" w:rsidRPr="00EE46E5" w:rsidRDefault="00F63462" w:rsidP="00F63462">
      <w:pPr>
        <w:pStyle w:val="Nadpis1"/>
      </w:pPr>
      <w:r w:rsidRPr="00EE46E5">
        <w:t xml:space="preserve"> </w:t>
      </w:r>
      <w:bookmarkStart w:id="21" w:name="_Toc464039196"/>
      <w:bookmarkStart w:id="22" w:name="_Toc468796055"/>
      <w:r w:rsidRPr="00EE46E5">
        <w:t>Obchodní podmínky</w:t>
      </w:r>
      <w:bookmarkEnd w:id="21"/>
      <w:bookmarkEnd w:id="22"/>
    </w:p>
    <w:p w14:paraId="5BEF0439" w14:textId="77777777" w:rsidR="0019284A" w:rsidRPr="00F33912" w:rsidRDefault="0019284A" w:rsidP="0019284A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>
        <w:rPr>
          <w:szCs w:val="22"/>
        </w:rPr>
        <w:t>ého návrhu smlouvy</w:t>
      </w:r>
      <w:r w:rsidRPr="00DC09E4">
        <w:rPr>
          <w:spacing w:val="-2"/>
          <w:szCs w:val="22"/>
        </w:rPr>
        <w:t xml:space="preserve"> (dále jen „návrh</w:t>
      </w:r>
      <w:r>
        <w:rPr>
          <w:spacing w:val="-2"/>
          <w:szCs w:val="22"/>
        </w:rPr>
        <w:t xml:space="preserve"> smlouvy</w:t>
      </w:r>
      <w:r w:rsidRPr="00DC09E4">
        <w:rPr>
          <w:spacing w:val="-2"/>
          <w:szCs w:val="22"/>
        </w:rPr>
        <w:t>“)</w:t>
      </w:r>
      <w:r>
        <w:rPr>
          <w:spacing w:val="-2"/>
          <w:szCs w:val="22"/>
        </w:rPr>
        <w:t>, která je přílohou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7B81DAB7" w14:textId="77777777" w:rsidR="0019284A" w:rsidRDefault="0019284A" w:rsidP="0019284A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Pr="00D32506">
        <w:rPr>
          <w:szCs w:val="22"/>
        </w:rPr>
        <w:t xml:space="preserve"> v nabídce doloží doplněn</w:t>
      </w:r>
      <w:r>
        <w:rPr>
          <w:szCs w:val="22"/>
        </w:rPr>
        <w:t>ý</w:t>
      </w:r>
      <w:r w:rsidRPr="00D32506">
        <w:rPr>
          <w:szCs w:val="22"/>
        </w:rPr>
        <w:t xml:space="preserve"> návrh</w:t>
      </w:r>
      <w:r>
        <w:rPr>
          <w:szCs w:val="22"/>
        </w:rPr>
        <w:t xml:space="preserve"> smlouvy, která</w:t>
      </w:r>
      <w:r w:rsidRPr="00D32506">
        <w:rPr>
          <w:szCs w:val="22"/>
        </w:rPr>
        <w:t xml:space="preserve">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</w:t>
      </w:r>
      <w:r w:rsidRPr="005D368D">
        <w:rPr>
          <w:spacing w:val="-2"/>
          <w:szCs w:val="22"/>
        </w:rPr>
        <w:t>vzorov</w:t>
      </w:r>
      <w:r>
        <w:rPr>
          <w:spacing w:val="-2"/>
          <w:szCs w:val="22"/>
        </w:rPr>
        <w:t>ý</w:t>
      </w:r>
      <w:r w:rsidRPr="005D368D">
        <w:rPr>
          <w:spacing w:val="-2"/>
          <w:szCs w:val="22"/>
        </w:rPr>
        <w:t xml:space="preserve"> návrh sml</w:t>
      </w:r>
      <w:r>
        <w:rPr>
          <w:spacing w:val="-2"/>
          <w:szCs w:val="22"/>
        </w:rPr>
        <w:t>o</w:t>
      </w:r>
      <w:r w:rsidRPr="005D368D">
        <w:rPr>
          <w:spacing w:val="-2"/>
          <w:szCs w:val="22"/>
        </w:rPr>
        <w:t>uv</w:t>
      </w:r>
      <w:r>
        <w:rPr>
          <w:spacing w:val="-2"/>
          <w:szCs w:val="22"/>
        </w:rPr>
        <w:t>y</w:t>
      </w:r>
      <w:r w:rsidRPr="005D368D">
        <w:rPr>
          <w:spacing w:val="-2"/>
          <w:szCs w:val="22"/>
        </w:rPr>
        <w:t xml:space="preserve"> nijak opravovat či doplňovat s výjimkou doplnění nabídkov</w:t>
      </w:r>
      <w:r>
        <w:rPr>
          <w:spacing w:val="-2"/>
          <w:szCs w:val="22"/>
        </w:rPr>
        <w:t>é</w:t>
      </w:r>
      <w:r w:rsidRPr="005D368D">
        <w:rPr>
          <w:spacing w:val="-2"/>
          <w:szCs w:val="22"/>
        </w:rPr>
        <w:t xml:space="preserve"> cen</w:t>
      </w:r>
      <w:r>
        <w:rPr>
          <w:spacing w:val="-2"/>
          <w:szCs w:val="22"/>
        </w:rPr>
        <w:t>y</w:t>
      </w:r>
      <w:r w:rsidRPr="005D368D">
        <w:rPr>
          <w:spacing w:val="-2"/>
          <w:szCs w:val="22"/>
        </w:rPr>
        <w:t xml:space="preserve"> a svých</w:t>
      </w:r>
      <w:r w:rsidRPr="00D32506">
        <w:rPr>
          <w:szCs w:val="22"/>
        </w:rPr>
        <w:t xml:space="preserve"> </w:t>
      </w:r>
      <w:r w:rsidRPr="00A326F4">
        <w:rPr>
          <w:spacing w:val="-4"/>
          <w:szCs w:val="22"/>
        </w:rPr>
        <w:t>identifikačních úda</w:t>
      </w:r>
      <w:r>
        <w:rPr>
          <w:spacing w:val="-4"/>
          <w:szCs w:val="22"/>
        </w:rPr>
        <w:t>jů.</w:t>
      </w:r>
    </w:p>
    <w:p w14:paraId="3FB0A0C8" w14:textId="77777777" w:rsidR="0019284A" w:rsidRPr="00D32506" w:rsidRDefault="0019284A" w:rsidP="0019284A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7614EDB2" w14:textId="77777777" w:rsidR="0019284A" w:rsidRPr="00BB1FB0" w:rsidRDefault="0019284A" w:rsidP="0019284A">
      <w:pPr>
        <w:pStyle w:val="bntext"/>
        <w:spacing w:line="288" w:lineRule="auto"/>
        <w:rPr>
          <w:b/>
          <w:bCs/>
          <w:sz w:val="8"/>
          <w:szCs w:val="8"/>
        </w:rPr>
      </w:pPr>
    </w:p>
    <w:p w14:paraId="1BEFCC17" w14:textId="77777777" w:rsidR="0019284A" w:rsidRDefault="0019284A" w:rsidP="0019284A">
      <w:pPr>
        <w:pStyle w:val="bntext"/>
        <w:spacing w:line="288" w:lineRule="auto"/>
        <w:rPr>
          <w:b/>
          <w:bCs/>
          <w:szCs w:val="22"/>
        </w:rPr>
      </w:pPr>
      <w:r>
        <w:rPr>
          <w:b/>
          <w:bCs/>
          <w:szCs w:val="22"/>
        </w:rPr>
        <w:t>Návrh smlouvy</w:t>
      </w:r>
      <w:r w:rsidRPr="009B00CF">
        <w:rPr>
          <w:b/>
          <w:bCs/>
          <w:szCs w:val="22"/>
        </w:rPr>
        <w:t xml:space="preserve"> musí být podepsán osobou oprávněnou jednat za </w:t>
      </w:r>
      <w:r>
        <w:rPr>
          <w:b/>
          <w:bCs/>
          <w:szCs w:val="22"/>
        </w:rPr>
        <w:t>dodavatele</w:t>
      </w:r>
      <w:r w:rsidRPr="009B00CF">
        <w:rPr>
          <w:b/>
          <w:bCs/>
          <w:szCs w:val="22"/>
        </w:rPr>
        <w:t xml:space="preserve">. </w:t>
      </w:r>
      <w:r w:rsidRPr="00425CBD">
        <w:rPr>
          <w:b/>
          <w:bCs/>
          <w:spacing w:val="-2"/>
          <w:szCs w:val="22"/>
        </w:rPr>
        <w:t>V případě zmocnění k podpisu musí být součástí nabídky dodavatele</w:t>
      </w:r>
      <w:r w:rsidRPr="00425CBD">
        <w:rPr>
          <w:rFonts w:eastAsia="MS Mincho"/>
          <w:spacing w:val="-2"/>
          <w:szCs w:val="22"/>
        </w:rPr>
        <w:t xml:space="preserve"> </w:t>
      </w:r>
      <w:r w:rsidRPr="00425CBD">
        <w:rPr>
          <w:b/>
          <w:bCs/>
          <w:spacing w:val="-2"/>
          <w:szCs w:val="22"/>
        </w:rPr>
        <w:t>originál nebo úředně</w:t>
      </w:r>
      <w:r w:rsidRPr="009B00CF">
        <w:rPr>
          <w:b/>
          <w:bCs/>
          <w:szCs w:val="22"/>
        </w:rPr>
        <w:t xml:space="preserve"> ověřená kopie zmocnění.</w:t>
      </w:r>
    </w:p>
    <w:p w14:paraId="59753CBC" w14:textId="77777777" w:rsidR="0019284A" w:rsidRDefault="0019284A" w:rsidP="0019284A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>
        <w:rPr>
          <w:szCs w:val="22"/>
        </w:rPr>
        <w:t>a</w:t>
      </w:r>
      <w:r w:rsidRPr="00EE46E5">
        <w:rPr>
          <w:szCs w:val="22"/>
        </w:rPr>
        <w:t xml:space="preserve"> bud</w:t>
      </w:r>
      <w:r>
        <w:rPr>
          <w:szCs w:val="22"/>
        </w:rPr>
        <w:t>e</w:t>
      </w:r>
      <w:r w:rsidRPr="00EE46E5">
        <w:rPr>
          <w:szCs w:val="22"/>
        </w:rPr>
        <w:t xml:space="preserve"> uzavřen</w:t>
      </w:r>
      <w:r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>
        <w:rPr>
          <w:szCs w:val="22"/>
        </w:rPr>
        <w:t>e</w:t>
      </w:r>
      <w:r w:rsidRPr="00EE46E5">
        <w:rPr>
          <w:szCs w:val="22"/>
        </w:rPr>
        <w:t xml:space="preserve"> uzavřen</w:t>
      </w:r>
      <w:r>
        <w:rPr>
          <w:szCs w:val="22"/>
        </w:rPr>
        <w:t>a</w:t>
      </w:r>
      <w:r w:rsidRPr="00EE46E5">
        <w:rPr>
          <w:szCs w:val="22"/>
        </w:rPr>
        <w:t xml:space="preserve"> smlouv</w:t>
      </w:r>
      <w:r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>
        <w:rPr>
          <w:szCs w:val="22"/>
        </w:rPr>
        <w:t>o</w:t>
      </w:r>
      <w:r w:rsidRPr="00ED40A5">
        <w:rPr>
          <w:szCs w:val="22"/>
        </w:rPr>
        <w:t>uv</w:t>
      </w:r>
      <w:r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14:paraId="01A7E2D9" w14:textId="77777777" w:rsidR="0019284A" w:rsidRDefault="0019284A" w:rsidP="0019284A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</w:t>
      </w:r>
      <w:r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14:paraId="20B65D8D" w14:textId="77777777" w:rsidR="0019284A" w:rsidRPr="006031D8" w:rsidRDefault="0019284A" w:rsidP="0019284A">
      <w:pPr>
        <w:pStyle w:val="bntext"/>
        <w:spacing w:line="288" w:lineRule="auto"/>
        <w:rPr>
          <w:spacing w:val="-4"/>
          <w:sz w:val="16"/>
          <w:szCs w:val="16"/>
        </w:rPr>
      </w:pPr>
    </w:p>
    <w:p w14:paraId="0F2F9EFA" w14:textId="77777777" w:rsidR="0019284A" w:rsidRPr="00B13019" w:rsidRDefault="0019284A" w:rsidP="0019284A">
      <w:pPr>
        <w:pStyle w:val="Nadpis1"/>
      </w:pPr>
      <w:r w:rsidRPr="00B13019">
        <w:t>Další ustanovení</w:t>
      </w:r>
    </w:p>
    <w:p w14:paraId="30F29701" w14:textId="77777777" w:rsidR="0019284A" w:rsidRPr="00623D2A" w:rsidRDefault="0019284A" w:rsidP="0019284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6597C9B4" w14:textId="77777777" w:rsidR="0019284A" w:rsidRDefault="0019284A" w:rsidP="0019284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0B21F9C3" w14:textId="77777777" w:rsidR="0019284A" w:rsidRPr="001406F0" w:rsidRDefault="0019284A" w:rsidP="0019284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1406F0">
        <w:rPr>
          <w:szCs w:val="22"/>
        </w:rPr>
        <w:t>Všechny náklady a výdaje spojené s vypracováním a předložením nabídky nese dodavatel.</w:t>
      </w:r>
    </w:p>
    <w:p w14:paraId="31777745" w14:textId="77777777" w:rsidR="0019284A" w:rsidRPr="00623D2A" w:rsidRDefault="0019284A" w:rsidP="0019284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F276C34" w14:textId="77777777" w:rsidR="0019284A" w:rsidRPr="00623D2A" w:rsidRDefault="0019284A" w:rsidP="0019284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366EF470" w14:textId="77777777" w:rsidR="0019284A" w:rsidRPr="00623D2A" w:rsidRDefault="0019284A" w:rsidP="0019284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>
        <w:rPr>
          <w:szCs w:val="22"/>
        </w:rPr>
        <w:t>e</w:t>
      </w:r>
      <w:r w:rsidRPr="00623D2A">
        <w:rPr>
          <w:szCs w:val="22"/>
        </w:rPr>
        <w:t xml:space="preserve">, že vyjma skutečností uvedených v předchozí větě považuje informace o </w:t>
      </w:r>
      <w:r w:rsidR="00B93162">
        <w:rPr>
          <w:szCs w:val="22"/>
        </w:rPr>
        <w:t>dodavatelích</w:t>
      </w:r>
      <w:r w:rsidRPr="00623D2A">
        <w:rPr>
          <w:szCs w:val="22"/>
        </w:rPr>
        <w:t xml:space="preserve"> získané při tomto zadávacím řízení za důvěrné.</w:t>
      </w:r>
    </w:p>
    <w:p w14:paraId="59A43597" w14:textId="77777777" w:rsidR="0019284A" w:rsidRPr="00623D2A" w:rsidRDefault="0019284A" w:rsidP="0019284A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14:paraId="0BA8D7F2" w14:textId="77777777" w:rsidR="0019284A" w:rsidRPr="00623D2A" w:rsidRDefault="0019284A" w:rsidP="0019284A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B93162">
        <w:rPr>
          <w:rFonts w:ascii="Arial" w:hAnsi="Arial" w:cs="Arial"/>
          <w:sz w:val="22"/>
          <w:szCs w:val="22"/>
        </w:rPr>
        <w:t>dodavatele</w:t>
      </w:r>
      <w:r w:rsidRPr="00623D2A">
        <w:rPr>
          <w:rFonts w:ascii="Arial" w:hAnsi="Arial" w:cs="Arial"/>
          <w:sz w:val="22"/>
          <w:szCs w:val="22"/>
        </w:rPr>
        <w:t>m v nabídce.</w:t>
      </w:r>
    </w:p>
    <w:p w14:paraId="67711C94" w14:textId="77777777" w:rsidR="00666BDB" w:rsidRDefault="00666BDB" w:rsidP="00F63462">
      <w:pPr>
        <w:rPr>
          <w:rFonts w:ascii="Arial" w:hAnsi="Arial" w:cs="Arial"/>
          <w:sz w:val="22"/>
          <w:szCs w:val="22"/>
        </w:rPr>
      </w:pPr>
    </w:p>
    <w:p w14:paraId="79624669" w14:textId="77777777" w:rsidR="00666BDB" w:rsidRDefault="00666BDB" w:rsidP="00F63462">
      <w:pPr>
        <w:rPr>
          <w:rFonts w:ascii="Arial" w:hAnsi="Arial" w:cs="Arial"/>
          <w:sz w:val="22"/>
          <w:szCs w:val="22"/>
        </w:rPr>
      </w:pPr>
    </w:p>
    <w:p w14:paraId="4A341285" w14:textId="77777777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14:paraId="4AB75334" w14:textId="77777777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14:paraId="75FFD864" w14:textId="77777777" w:rsidR="00D77F80" w:rsidRDefault="00D77F80" w:rsidP="00525EF0">
      <w:pPr>
        <w:pStyle w:val="KRUTEXTODSTAVCE"/>
        <w:tabs>
          <w:tab w:val="center" w:pos="0"/>
        </w:tabs>
        <w:spacing w:line="240" w:lineRule="auto"/>
      </w:pPr>
    </w:p>
    <w:p w14:paraId="731D60BF" w14:textId="77777777" w:rsidR="00D77F80" w:rsidRDefault="00D77F80" w:rsidP="00525EF0">
      <w:pPr>
        <w:pStyle w:val="KRUTEXTODSTAVCE"/>
        <w:tabs>
          <w:tab w:val="center" w:pos="0"/>
        </w:tabs>
        <w:spacing w:line="240" w:lineRule="auto"/>
      </w:pPr>
    </w:p>
    <w:p w14:paraId="4915794B" w14:textId="77777777" w:rsidR="00D77F80" w:rsidRDefault="00D77F80" w:rsidP="00525EF0">
      <w:pPr>
        <w:pStyle w:val="KRUTEXTODSTAVCE"/>
        <w:tabs>
          <w:tab w:val="center" w:pos="0"/>
        </w:tabs>
        <w:spacing w:line="240" w:lineRule="auto"/>
      </w:pPr>
    </w:p>
    <w:p w14:paraId="57DB2077" w14:textId="77777777" w:rsidR="00D77F80" w:rsidRDefault="00D77F80" w:rsidP="00525EF0">
      <w:pPr>
        <w:pStyle w:val="KRUTEXTODSTAVCE"/>
        <w:tabs>
          <w:tab w:val="center" w:pos="0"/>
        </w:tabs>
        <w:spacing w:line="240" w:lineRule="auto"/>
      </w:pPr>
    </w:p>
    <w:p w14:paraId="0C79567E" w14:textId="77777777"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25F7CA69" w14:textId="77777777"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2E1CDF2F" w14:textId="77777777"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>dopravy a silničního hospodářství</w:t>
      </w:r>
    </w:p>
    <w:p w14:paraId="24AADB07" w14:textId="77777777" w:rsidR="0003724C" w:rsidRPr="00296AC8" w:rsidRDefault="0003724C" w:rsidP="0003724C">
      <w:pPr>
        <w:rPr>
          <w:rFonts w:ascii="Arial" w:hAnsi="Arial" w:cs="Arial"/>
          <w:sz w:val="22"/>
          <w:szCs w:val="22"/>
          <w:highlight w:val="yellow"/>
        </w:rPr>
      </w:pPr>
    </w:p>
    <w:sectPr w:rsidR="0003724C" w:rsidRPr="00296AC8" w:rsidSect="00950D1D">
      <w:footerReference w:type="default" r:id="rId10"/>
      <w:footerReference w:type="first" r:id="rId11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99FAD" w14:textId="77777777" w:rsidR="00A32293" w:rsidRDefault="00A32293">
      <w:r>
        <w:separator/>
      </w:r>
    </w:p>
  </w:endnote>
  <w:endnote w:type="continuationSeparator" w:id="0">
    <w:p w14:paraId="2DE08179" w14:textId="77777777" w:rsidR="00A32293" w:rsidRDefault="00A32293">
      <w:r>
        <w:continuationSeparator/>
      </w:r>
    </w:p>
  </w:endnote>
  <w:endnote w:type="continuationNotice" w:id="1">
    <w:p w14:paraId="12421B02" w14:textId="77777777" w:rsidR="00A32293" w:rsidRDefault="00A32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DB8CE" w14:textId="1D362708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E21E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E21E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F0B4D" w14:textId="3B2C9AF5" w:rsidR="00950D1D" w:rsidRPr="00AF7751" w:rsidRDefault="00950D1D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E21E1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E21E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5F787" w14:textId="77777777" w:rsidR="00A32293" w:rsidRDefault="00A32293">
      <w:r>
        <w:separator/>
      </w:r>
    </w:p>
  </w:footnote>
  <w:footnote w:type="continuationSeparator" w:id="0">
    <w:p w14:paraId="5FD133E7" w14:textId="77777777" w:rsidR="00A32293" w:rsidRDefault="00A32293">
      <w:r>
        <w:continuationSeparator/>
      </w:r>
    </w:p>
  </w:footnote>
  <w:footnote w:type="continuationNotice" w:id="1">
    <w:p w14:paraId="46191AB0" w14:textId="77777777" w:rsidR="00A32293" w:rsidRDefault="00A322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82D5D3F"/>
    <w:multiLevelType w:val="hybridMultilevel"/>
    <w:tmpl w:val="47120C18"/>
    <w:lvl w:ilvl="0" w:tplc="668C9A5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38"/>
  </w:num>
  <w:num w:numId="4">
    <w:abstractNumId w:val="29"/>
  </w:num>
  <w:num w:numId="5">
    <w:abstractNumId w:val="11"/>
  </w:num>
  <w:num w:numId="6">
    <w:abstractNumId w:val="13"/>
  </w:num>
  <w:num w:numId="7">
    <w:abstractNumId w:val="25"/>
  </w:num>
  <w:num w:numId="8">
    <w:abstractNumId w:val="2"/>
  </w:num>
  <w:num w:numId="9">
    <w:abstractNumId w:val="15"/>
  </w:num>
  <w:num w:numId="10">
    <w:abstractNumId w:val="9"/>
  </w:num>
  <w:num w:numId="11">
    <w:abstractNumId w:val="35"/>
  </w:num>
  <w:num w:numId="12">
    <w:abstractNumId w:val="22"/>
  </w:num>
  <w:num w:numId="13">
    <w:abstractNumId w:val="14"/>
  </w:num>
  <w:num w:numId="14">
    <w:abstractNumId w:val="0"/>
  </w:num>
  <w:num w:numId="15">
    <w:abstractNumId w:val="34"/>
  </w:num>
  <w:num w:numId="16">
    <w:abstractNumId w:val="1"/>
  </w:num>
  <w:num w:numId="17">
    <w:abstractNumId w:val="26"/>
  </w:num>
  <w:num w:numId="18">
    <w:abstractNumId w:val="28"/>
  </w:num>
  <w:num w:numId="19">
    <w:abstractNumId w:val="31"/>
  </w:num>
  <w:num w:numId="20">
    <w:abstractNumId w:val="3"/>
  </w:num>
  <w:num w:numId="21">
    <w:abstractNumId w:val="27"/>
  </w:num>
  <w:num w:numId="22">
    <w:abstractNumId w:val="39"/>
  </w:num>
  <w:num w:numId="23">
    <w:abstractNumId w:val="4"/>
  </w:num>
  <w:num w:numId="24">
    <w:abstractNumId w:val="18"/>
  </w:num>
  <w:num w:numId="25">
    <w:abstractNumId w:val="37"/>
  </w:num>
  <w:num w:numId="26">
    <w:abstractNumId w:val="5"/>
  </w:num>
  <w:num w:numId="27">
    <w:abstractNumId w:val="32"/>
  </w:num>
  <w:num w:numId="28">
    <w:abstractNumId w:val="8"/>
  </w:num>
  <w:num w:numId="29">
    <w:abstractNumId w:val="30"/>
  </w:num>
  <w:num w:numId="30">
    <w:abstractNumId w:val="12"/>
  </w:num>
  <w:num w:numId="31">
    <w:abstractNumId w:val="10"/>
  </w:num>
  <w:num w:numId="32">
    <w:abstractNumId w:val="19"/>
  </w:num>
  <w:num w:numId="33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35"/>
  </w:num>
  <w:num w:numId="41">
    <w:abstractNumId w:val="21"/>
  </w:num>
  <w:num w:numId="42">
    <w:abstractNumId w:val="36"/>
  </w:num>
  <w:num w:numId="43">
    <w:abstractNumId w:val="16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ocházková Lenka Bc.">
    <w15:presenceInfo w15:providerId="AD" w15:userId="S-1-5-21-2911291989-1281936650-3888358911-7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60DA"/>
    <w:rsid w:val="00006CA0"/>
    <w:rsid w:val="0001080D"/>
    <w:rsid w:val="00010F8D"/>
    <w:rsid w:val="000147AD"/>
    <w:rsid w:val="00015971"/>
    <w:rsid w:val="0001672C"/>
    <w:rsid w:val="00017AAF"/>
    <w:rsid w:val="0002255D"/>
    <w:rsid w:val="0002278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62B6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E99"/>
    <w:rsid w:val="00086FDA"/>
    <w:rsid w:val="000903F9"/>
    <w:rsid w:val="00090E82"/>
    <w:rsid w:val="0009137D"/>
    <w:rsid w:val="00092C2E"/>
    <w:rsid w:val="00093720"/>
    <w:rsid w:val="000941C5"/>
    <w:rsid w:val="00096FC7"/>
    <w:rsid w:val="000A1260"/>
    <w:rsid w:val="000A1869"/>
    <w:rsid w:val="000A19B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645F"/>
    <w:rsid w:val="00137C61"/>
    <w:rsid w:val="00141993"/>
    <w:rsid w:val="00141EC3"/>
    <w:rsid w:val="00142223"/>
    <w:rsid w:val="001450FF"/>
    <w:rsid w:val="001462D8"/>
    <w:rsid w:val="00150D72"/>
    <w:rsid w:val="00150E58"/>
    <w:rsid w:val="00152776"/>
    <w:rsid w:val="00152D9B"/>
    <w:rsid w:val="001541CD"/>
    <w:rsid w:val="00154C51"/>
    <w:rsid w:val="001554AE"/>
    <w:rsid w:val="0015554C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1430"/>
    <w:rsid w:val="0019284A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0B5E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2146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74D6"/>
    <w:rsid w:val="00286A2A"/>
    <w:rsid w:val="0029341B"/>
    <w:rsid w:val="002945C8"/>
    <w:rsid w:val="00294A9B"/>
    <w:rsid w:val="00296AC8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6D0E"/>
    <w:rsid w:val="002F7F05"/>
    <w:rsid w:val="0030143B"/>
    <w:rsid w:val="003035DC"/>
    <w:rsid w:val="003045FA"/>
    <w:rsid w:val="00305C7F"/>
    <w:rsid w:val="003104FF"/>
    <w:rsid w:val="00310EE7"/>
    <w:rsid w:val="00311173"/>
    <w:rsid w:val="003113B0"/>
    <w:rsid w:val="00312947"/>
    <w:rsid w:val="0031418D"/>
    <w:rsid w:val="003152E9"/>
    <w:rsid w:val="003156CB"/>
    <w:rsid w:val="003161F1"/>
    <w:rsid w:val="003179BC"/>
    <w:rsid w:val="00320DB7"/>
    <w:rsid w:val="00321225"/>
    <w:rsid w:val="00321827"/>
    <w:rsid w:val="00321FF3"/>
    <w:rsid w:val="0032339C"/>
    <w:rsid w:val="00326006"/>
    <w:rsid w:val="003262F7"/>
    <w:rsid w:val="00330B3A"/>
    <w:rsid w:val="00331599"/>
    <w:rsid w:val="003331AD"/>
    <w:rsid w:val="00335056"/>
    <w:rsid w:val="00335F6A"/>
    <w:rsid w:val="00335FF3"/>
    <w:rsid w:val="0033725F"/>
    <w:rsid w:val="0033730F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36E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621C"/>
    <w:rsid w:val="003B7933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1344"/>
    <w:rsid w:val="0040357D"/>
    <w:rsid w:val="0040447B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308E8"/>
    <w:rsid w:val="004311CC"/>
    <w:rsid w:val="004312A8"/>
    <w:rsid w:val="004316FA"/>
    <w:rsid w:val="00433BF8"/>
    <w:rsid w:val="004341A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8AA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3980"/>
    <w:rsid w:val="004C55C3"/>
    <w:rsid w:val="004C58E8"/>
    <w:rsid w:val="004D0221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4132"/>
    <w:rsid w:val="004F5F95"/>
    <w:rsid w:val="004F5FA9"/>
    <w:rsid w:val="004F720A"/>
    <w:rsid w:val="0050072F"/>
    <w:rsid w:val="005017E9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5EF0"/>
    <w:rsid w:val="00526109"/>
    <w:rsid w:val="00526197"/>
    <w:rsid w:val="00530665"/>
    <w:rsid w:val="0053074A"/>
    <w:rsid w:val="00531044"/>
    <w:rsid w:val="005323C2"/>
    <w:rsid w:val="00533CDD"/>
    <w:rsid w:val="00534118"/>
    <w:rsid w:val="00534585"/>
    <w:rsid w:val="0053576A"/>
    <w:rsid w:val="00536E41"/>
    <w:rsid w:val="00540500"/>
    <w:rsid w:val="00540794"/>
    <w:rsid w:val="0054226A"/>
    <w:rsid w:val="00542815"/>
    <w:rsid w:val="00543D19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44EF"/>
    <w:rsid w:val="00564596"/>
    <w:rsid w:val="0056476E"/>
    <w:rsid w:val="00564B94"/>
    <w:rsid w:val="00564EA5"/>
    <w:rsid w:val="0056560E"/>
    <w:rsid w:val="00566028"/>
    <w:rsid w:val="00566788"/>
    <w:rsid w:val="0056700C"/>
    <w:rsid w:val="00567318"/>
    <w:rsid w:val="005676EB"/>
    <w:rsid w:val="005678AF"/>
    <w:rsid w:val="00567EF4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27DD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F30"/>
    <w:rsid w:val="00647650"/>
    <w:rsid w:val="006523C4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CC3"/>
    <w:rsid w:val="00682E57"/>
    <w:rsid w:val="00685BEE"/>
    <w:rsid w:val="00686A9C"/>
    <w:rsid w:val="00692008"/>
    <w:rsid w:val="0069212C"/>
    <w:rsid w:val="006931BB"/>
    <w:rsid w:val="00693D81"/>
    <w:rsid w:val="00695CC7"/>
    <w:rsid w:val="00695E3C"/>
    <w:rsid w:val="006969AF"/>
    <w:rsid w:val="00696FAB"/>
    <w:rsid w:val="006979F1"/>
    <w:rsid w:val="006A0BC5"/>
    <w:rsid w:val="006A1322"/>
    <w:rsid w:val="006A2256"/>
    <w:rsid w:val="006A22B2"/>
    <w:rsid w:val="006A2CE2"/>
    <w:rsid w:val="006A3CC3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1E1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383A"/>
    <w:rsid w:val="007339E1"/>
    <w:rsid w:val="00734445"/>
    <w:rsid w:val="007348C0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326"/>
    <w:rsid w:val="00744F9E"/>
    <w:rsid w:val="00745355"/>
    <w:rsid w:val="00746933"/>
    <w:rsid w:val="0074704F"/>
    <w:rsid w:val="007479AB"/>
    <w:rsid w:val="00750455"/>
    <w:rsid w:val="00750F88"/>
    <w:rsid w:val="00751168"/>
    <w:rsid w:val="0075190F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2983"/>
    <w:rsid w:val="00764932"/>
    <w:rsid w:val="007649AE"/>
    <w:rsid w:val="00765EC0"/>
    <w:rsid w:val="00767821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8D7"/>
    <w:rsid w:val="00777D27"/>
    <w:rsid w:val="00777FE9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A63"/>
    <w:rsid w:val="00817D3E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6890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1B4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6B6"/>
    <w:rsid w:val="008B772C"/>
    <w:rsid w:val="008B7AB2"/>
    <w:rsid w:val="008C038C"/>
    <w:rsid w:val="008C0E9F"/>
    <w:rsid w:val="008C12AE"/>
    <w:rsid w:val="008C1548"/>
    <w:rsid w:val="008C1EA2"/>
    <w:rsid w:val="008C3071"/>
    <w:rsid w:val="008C4D81"/>
    <w:rsid w:val="008C50DC"/>
    <w:rsid w:val="008C51CA"/>
    <w:rsid w:val="008C54CA"/>
    <w:rsid w:val="008C630A"/>
    <w:rsid w:val="008C6646"/>
    <w:rsid w:val="008C7CB6"/>
    <w:rsid w:val="008D01C3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0B3"/>
    <w:rsid w:val="008E7B62"/>
    <w:rsid w:val="008E7FA6"/>
    <w:rsid w:val="008F209E"/>
    <w:rsid w:val="008F34DF"/>
    <w:rsid w:val="008F572E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4347"/>
    <w:rsid w:val="009255C0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3FB"/>
    <w:rsid w:val="00940C4A"/>
    <w:rsid w:val="00941C70"/>
    <w:rsid w:val="00943363"/>
    <w:rsid w:val="00943F1E"/>
    <w:rsid w:val="009451C5"/>
    <w:rsid w:val="0094624C"/>
    <w:rsid w:val="00946264"/>
    <w:rsid w:val="009462D0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5212"/>
    <w:rsid w:val="009769D1"/>
    <w:rsid w:val="00977531"/>
    <w:rsid w:val="0098240C"/>
    <w:rsid w:val="009861A3"/>
    <w:rsid w:val="00986AB1"/>
    <w:rsid w:val="00987209"/>
    <w:rsid w:val="00987301"/>
    <w:rsid w:val="00987841"/>
    <w:rsid w:val="009935E9"/>
    <w:rsid w:val="00993BDF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FDB"/>
    <w:rsid w:val="009D33A9"/>
    <w:rsid w:val="009D3C88"/>
    <w:rsid w:val="009D3F3D"/>
    <w:rsid w:val="009D5BCD"/>
    <w:rsid w:val="009D7526"/>
    <w:rsid w:val="009E17A3"/>
    <w:rsid w:val="009E1EE3"/>
    <w:rsid w:val="009E2285"/>
    <w:rsid w:val="009E3336"/>
    <w:rsid w:val="009E4650"/>
    <w:rsid w:val="009E5CAA"/>
    <w:rsid w:val="009E61ED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AAF"/>
    <w:rsid w:val="00A32293"/>
    <w:rsid w:val="00A37880"/>
    <w:rsid w:val="00A37E10"/>
    <w:rsid w:val="00A37E67"/>
    <w:rsid w:val="00A423A0"/>
    <w:rsid w:val="00A427E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445A"/>
    <w:rsid w:val="00A8612F"/>
    <w:rsid w:val="00A87D14"/>
    <w:rsid w:val="00A90203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AD4"/>
    <w:rsid w:val="00AA1ED1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B7900"/>
    <w:rsid w:val="00AB7BA9"/>
    <w:rsid w:val="00AC0048"/>
    <w:rsid w:val="00AC09A2"/>
    <w:rsid w:val="00AC1A16"/>
    <w:rsid w:val="00AC2558"/>
    <w:rsid w:val="00AC2698"/>
    <w:rsid w:val="00AC302E"/>
    <w:rsid w:val="00AC3150"/>
    <w:rsid w:val="00AC59C4"/>
    <w:rsid w:val="00AC685F"/>
    <w:rsid w:val="00AC7FBD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6A4"/>
    <w:rsid w:val="00AE6AE8"/>
    <w:rsid w:val="00AE72B2"/>
    <w:rsid w:val="00AE797A"/>
    <w:rsid w:val="00AF31F3"/>
    <w:rsid w:val="00AF34D6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6879"/>
    <w:rsid w:val="00B776FA"/>
    <w:rsid w:val="00B77817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1FA2"/>
    <w:rsid w:val="00B93162"/>
    <w:rsid w:val="00B93E8E"/>
    <w:rsid w:val="00B94E57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BA3"/>
    <w:rsid w:val="00BD6B9E"/>
    <w:rsid w:val="00BD7462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4CE7"/>
    <w:rsid w:val="00C252AB"/>
    <w:rsid w:val="00C3051E"/>
    <w:rsid w:val="00C328BB"/>
    <w:rsid w:val="00C342E0"/>
    <w:rsid w:val="00C3752A"/>
    <w:rsid w:val="00C37543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9D0"/>
    <w:rsid w:val="00C86E9C"/>
    <w:rsid w:val="00C92943"/>
    <w:rsid w:val="00C92AD7"/>
    <w:rsid w:val="00C93195"/>
    <w:rsid w:val="00C936F0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82D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352B"/>
    <w:rsid w:val="00D035A2"/>
    <w:rsid w:val="00D04ADF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47F7D"/>
    <w:rsid w:val="00D53E7A"/>
    <w:rsid w:val="00D54D24"/>
    <w:rsid w:val="00D552BC"/>
    <w:rsid w:val="00D57E81"/>
    <w:rsid w:val="00D602AF"/>
    <w:rsid w:val="00D602E5"/>
    <w:rsid w:val="00D61644"/>
    <w:rsid w:val="00D6235A"/>
    <w:rsid w:val="00D62AA9"/>
    <w:rsid w:val="00D632A2"/>
    <w:rsid w:val="00D64040"/>
    <w:rsid w:val="00D65C76"/>
    <w:rsid w:val="00D67674"/>
    <w:rsid w:val="00D71C7F"/>
    <w:rsid w:val="00D74FAD"/>
    <w:rsid w:val="00D7532F"/>
    <w:rsid w:val="00D77E8D"/>
    <w:rsid w:val="00D77F80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4151"/>
    <w:rsid w:val="00DA433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264A"/>
    <w:rsid w:val="00DC281B"/>
    <w:rsid w:val="00DC2963"/>
    <w:rsid w:val="00DC3446"/>
    <w:rsid w:val="00DC37F7"/>
    <w:rsid w:val="00DC39FE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581C"/>
    <w:rsid w:val="00DF6D32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289D"/>
    <w:rsid w:val="00E139A8"/>
    <w:rsid w:val="00E13DA4"/>
    <w:rsid w:val="00E15168"/>
    <w:rsid w:val="00E1622C"/>
    <w:rsid w:val="00E16B66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59DC"/>
    <w:rsid w:val="00E3602C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710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58E"/>
    <w:rsid w:val="00F5583D"/>
    <w:rsid w:val="00F55EAE"/>
    <w:rsid w:val="00F55F5E"/>
    <w:rsid w:val="00F565A4"/>
    <w:rsid w:val="00F5709D"/>
    <w:rsid w:val="00F600B3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A06A4"/>
    <w:rsid w:val="00FA306D"/>
    <w:rsid w:val="00FA47BB"/>
    <w:rsid w:val="00FA4964"/>
    <w:rsid w:val="00FA54B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B85"/>
    <w:rsid w:val="00FE1CD8"/>
    <w:rsid w:val="00FE33D5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35D43F"/>
  <w15:docId w15:val="{895C112B-5263-4501-896C-6EA76C5C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A61E-00C9-4530-8337-DD3978A7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8</Pages>
  <Words>2705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19649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19</cp:revision>
  <cp:lastPrinted>2018-07-25T11:24:00Z</cp:lastPrinted>
  <dcterms:created xsi:type="dcterms:W3CDTF">2019-07-31T06:47:00Z</dcterms:created>
  <dcterms:modified xsi:type="dcterms:W3CDTF">2019-08-02T08:33:00Z</dcterms:modified>
</cp:coreProperties>
</file>